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B08744" w14:textId="77777777" w:rsidR="00202A91" w:rsidRPr="007E38DF" w:rsidRDefault="00202A91" w:rsidP="00202A91">
      <w:pPr>
        <w:rPr>
          <w:rFonts w:asciiTheme="minorEastAsia" w:hAnsiTheme="minorEastAsia"/>
          <w:b/>
        </w:rPr>
      </w:pPr>
      <w:r w:rsidRPr="007E38DF">
        <w:rPr>
          <w:rFonts w:asciiTheme="minorEastAsia" w:hAnsiTheme="minorEastAsia" w:hint="eastAsia"/>
          <w:b/>
        </w:rPr>
        <w:t>（入札資料１）</w:t>
      </w:r>
    </w:p>
    <w:p w14:paraId="0E3239EE" w14:textId="5B3561F0" w:rsidR="00202A91" w:rsidRPr="00CC0C34" w:rsidRDefault="00202A91" w:rsidP="00C04320">
      <w:pPr>
        <w:jc w:val="center"/>
        <w:rPr>
          <w:rFonts w:asciiTheme="minorEastAsia" w:hAnsiTheme="minorEastAsia"/>
          <w:sz w:val="28"/>
          <w:szCs w:val="28"/>
        </w:rPr>
      </w:pPr>
      <w:bookmarkStart w:id="0" w:name="_GoBack"/>
      <w:bookmarkEnd w:id="0"/>
      <w:r w:rsidRPr="00CC0C34">
        <w:rPr>
          <w:rFonts w:asciiTheme="minorEastAsia" w:hAnsiTheme="minorEastAsia" w:hint="eastAsia"/>
          <w:sz w:val="28"/>
          <w:szCs w:val="28"/>
        </w:rPr>
        <w:t>一般競争入札説明書</w:t>
      </w:r>
    </w:p>
    <w:p w14:paraId="37E50560" w14:textId="77777777" w:rsidR="00202A91" w:rsidRPr="00CC0C34" w:rsidRDefault="00202A91" w:rsidP="001E5EB6">
      <w:pPr>
        <w:ind w:firstLineChars="100" w:firstLine="210"/>
        <w:rPr>
          <w:rFonts w:asciiTheme="minorEastAsia" w:hAnsiTheme="minorEastAsia"/>
        </w:rPr>
      </w:pPr>
      <w:r w:rsidRPr="00CC0C34">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14:paraId="680C0A44" w14:textId="77777777" w:rsidR="00202A91" w:rsidRPr="00CC0C34" w:rsidRDefault="00202A91" w:rsidP="00202A91">
      <w:pPr>
        <w:rPr>
          <w:rFonts w:asciiTheme="minorEastAsia" w:hAnsiTheme="minorEastAsia"/>
        </w:rPr>
      </w:pPr>
    </w:p>
    <w:p w14:paraId="30F2BD1A" w14:textId="77777777" w:rsidR="0023269A" w:rsidRPr="00CC0C34" w:rsidRDefault="0023269A" w:rsidP="0023269A">
      <w:pPr>
        <w:rPr>
          <w:rFonts w:asciiTheme="minorEastAsia" w:hAnsiTheme="minorEastAsia"/>
        </w:rPr>
      </w:pPr>
      <w:r w:rsidRPr="00CC0C34">
        <w:rPr>
          <w:rFonts w:asciiTheme="minorEastAsia" w:hAnsiTheme="minorEastAsia" w:hint="eastAsia"/>
        </w:rPr>
        <w:t>１　入札に付する事項</w:t>
      </w:r>
    </w:p>
    <w:p w14:paraId="6B4D6596" w14:textId="1197EE78" w:rsidR="0023269A" w:rsidRPr="00CC0C34" w:rsidRDefault="0023269A" w:rsidP="0023269A">
      <w:pPr>
        <w:spacing w:line="300" w:lineRule="exact"/>
        <w:ind w:firstLineChars="50" w:firstLine="105"/>
        <w:rPr>
          <w:rFonts w:asciiTheme="minorEastAsia" w:hAnsiTheme="minorEastAsia"/>
          <w:szCs w:val="24"/>
        </w:rPr>
      </w:pPr>
      <w:r w:rsidRPr="00CC0C34">
        <w:rPr>
          <w:rFonts w:asciiTheme="minorEastAsia" w:hAnsiTheme="minorEastAsia" w:hint="eastAsia"/>
          <w:szCs w:val="24"/>
        </w:rPr>
        <w:t>(1)　調達物品の名称</w:t>
      </w:r>
    </w:p>
    <w:p w14:paraId="6529EA0B" w14:textId="3D78E036" w:rsidR="0017199F" w:rsidRPr="00CC0C34" w:rsidRDefault="00DB0908" w:rsidP="007C49FF">
      <w:pPr>
        <w:spacing w:line="300" w:lineRule="exact"/>
        <w:ind w:rightChars="-68" w:right="-143" w:firstLineChars="300" w:firstLine="630"/>
        <w:rPr>
          <w:rFonts w:asciiTheme="minorEastAsia" w:hAnsiTheme="minorEastAsia"/>
          <w:szCs w:val="24"/>
          <w:rPrChange w:id="1" w:author="德永　百花" w:date="2026-02-12T17:35:00Z">
            <w:rPr>
              <w:rFonts w:asciiTheme="minorEastAsia" w:hAnsiTheme="minorEastAsia"/>
              <w:szCs w:val="24"/>
            </w:rPr>
          </w:rPrChange>
        </w:rPr>
      </w:pPr>
      <w:bookmarkStart w:id="2" w:name="_Hlk221286901"/>
      <w:r w:rsidRPr="00CC0C34">
        <w:rPr>
          <w:rFonts w:asciiTheme="minorEastAsia" w:hAnsiTheme="minorEastAsia" w:hint="eastAsia"/>
          <w:szCs w:val="24"/>
          <w:rPrChange w:id="3" w:author="德永　百花" w:date="2026-02-12T17:35:00Z">
            <w:rPr>
              <w:rFonts w:asciiTheme="minorEastAsia" w:hAnsiTheme="minorEastAsia" w:hint="eastAsia"/>
              <w:szCs w:val="24"/>
              <w:highlight w:val="yellow"/>
            </w:rPr>
          </w:rPrChange>
        </w:rPr>
        <w:t>医療用液化酸素、細胞凍結保存システム用液化窒素及び医療用ガス</w:t>
      </w:r>
    </w:p>
    <w:bookmarkEnd w:id="2"/>
    <w:p w14:paraId="75296F46" w14:textId="1DD86498" w:rsidR="0023269A" w:rsidRPr="00CC0C34" w:rsidRDefault="00164CE3">
      <w:pPr>
        <w:spacing w:line="300" w:lineRule="exact"/>
        <w:rPr>
          <w:rFonts w:asciiTheme="minorEastAsia" w:hAnsiTheme="minorEastAsia"/>
          <w:szCs w:val="24"/>
          <w:rPrChange w:id="4" w:author="德永　百花" w:date="2026-02-12T17:35:00Z">
            <w:rPr>
              <w:rFonts w:asciiTheme="minorEastAsia" w:hAnsiTheme="minorEastAsia"/>
              <w:szCs w:val="24"/>
            </w:rPr>
          </w:rPrChange>
        </w:rPr>
        <w:pPrChange w:id="5" w:author="中川　諒祐" w:date="2026-02-12T14:19:00Z">
          <w:pPr>
            <w:spacing w:line="300" w:lineRule="exact"/>
            <w:ind w:firstLineChars="50" w:firstLine="105"/>
          </w:pPr>
        </w:pPrChange>
      </w:pPr>
      <w:r w:rsidRPr="00CC0C34">
        <w:rPr>
          <w:rFonts w:asciiTheme="minorEastAsia" w:hAnsiTheme="minorEastAsia" w:hint="eastAsia"/>
          <w:szCs w:val="24"/>
          <w:rPrChange w:id="6" w:author="德永　百花" w:date="2026-02-12T17:35:00Z">
            <w:rPr>
              <w:rFonts w:asciiTheme="minorEastAsia" w:hAnsiTheme="minorEastAsia" w:hint="eastAsia"/>
              <w:szCs w:val="24"/>
            </w:rPr>
          </w:rPrChange>
        </w:rPr>
        <w:t xml:space="preserve"> </w:t>
      </w:r>
      <w:r w:rsidR="0023269A" w:rsidRPr="00CC0C34">
        <w:rPr>
          <w:rFonts w:asciiTheme="minorEastAsia" w:hAnsiTheme="minorEastAsia" w:hint="eastAsia"/>
          <w:szCs w:val="24"/>
          <w:rPrChange w:id="7" w:author="德永　百花" w:date="2026-02-12T17:35:00Z">
            <w:rPr>
              <w:rFonts w:asciiTheme="minorEastAsia" w:hAnsiTheme="minorEastAsia" w:hint="eastAsia"/>
              <w:szCs w:val="24"/>
            </w:rPr>
          </w:rPrChange>
        </w:rPr>
        <w:t>(2)　仕様等</w:t>
      </w:r>
    </w:p>
    <w:p w14:paraId="519EC578" w14:textId="77777777" w:rsidR="0023269A" w:rsidRPr="00CC0C34" w:rsidRDefault="0023269A" w:rsidP="0023269A">
      <w:pPr>
        <w:spacing w:line="300" w:lineRule="exact"/>
        <w:ind w:firstLineChars="300" w:firstLine="630"/>
        <w:rPr>
          <w:rFonts w:asciiTheme="minorEastAsia" w:hAnsiTheme="minorEastAsia"/>
          <w:szCs w:val="24"/>
          <w:rPrChange w:id="8" w:author="德永　百花" w:date="2026-02-12T17:35:00Z">
            <w:rPr>
              <w:rFonts w:asciiTheme="minorEastAsia" w:hAnsiTheme="minorEastAsia"/>
              <w:szCs w:val="24"/>
            </w:rPr>
          </w:rPrChange>
        </w:rPr>
      </w:pPr>
      <w:r w:rsidRPr="00CC0C34">
        <w:rPr>
          <w:rFonts w:asciiTheme="minorEastAsia" w:hAnsiTheme="minorEastAsia" w:hint="eastAsia"/>
          <w:szCs w:val="24"/>
          <w:rPrChange w:id="9" w:author="德永　百花" w:date="2026-02-12T17:35:00Z">
            <w:rPr>
              <w:rFonts w:asciiTheme="minorEastAsia" w:hAnsiTheme="minorEastAsia" w:hint="eastAsia"/>
              <w:szCs w:val="24"/>
            </w:rPr>
          </w:rPrChange>
        </w:rPr>
        <w:t>入札説明書及び仕様書による</w:t>
      </w:r>
    </w:p>
    <w:p w14:paraId="530A5BF1" w14:textId="494B5C88" w:rsidR="0023269A" w:rsidRPr="00CC0C34" w:rsidRDefault="0023269A" w:rsidP="0023269A">
      <w:pPr>
        <w:spacing w:line="300" w:lineRule="exact"/>
        <w:ind w:firstLineChars="50" w:firstLine="105"/>
        <w:rPr>
          <w:rFonts w:asciiTheme="minorEastAsia" w:hAnsiTheme="minorEastAsia"/>
          <w:szCs w:val="24"/>
          <w:rPrChange w:id="10" w:author="德永　百花" w:date="2026-02-12T17:35:00Z">
            <w:rPr>
              <w:rFonts w:asciiTheme="minorEastAsia" w:hAnsiTheme="minorEastAsia"/>
              <w:szCs w:val="24"/>
            </w:rPr>
          </w:rPrChange>
        </w:rPr>
      </w:pPr>
      <w:r w:rsidRPr="00CC0C34">
        <w:rPr>
          <w:rFonts w:asciiTheme="minorEastAsia" w:hAnsiTheme="minorEastAsia" w:hint="eastAsia"/>
          <w:szCs w:val="24"/>
          <w:rPrChange w:id="11" w:author="德永　百花" w:date="2026-02-12T17:35:00Z">
            <w:rPr>
              <w:rFonts w:asciiTheme="minorEastAsia" w:hAnsiTheme="minorEastAsia" w:hint="eastAsia"/>
              <w:szCs w:val="24"/>
            </w:rPr>
          </w:rPrChange>
        </w:rPr>
        <w:t xml:space="preserve">(3)　</w:t>
      </w:r>
      <w:r w:rsidR="00900AD4" w:rsidRPr="00CC0C34">
        <w:rPr>
          <w:rFonts w:asciiTheme="minorEastAsia" w:hAnsiTheme="minorEastAsia" w:hint="eastAsia"/>
          <w:szCs w:val="24"/>
          <w:rPrChange w:id="12" w:author="德永　百花" w:date="2026-02-12T17:35:00Z">
            <w:rPr>
              <w:rFonts w:asciiTheme="minorEastAsia" w:hAnsiTheme="minorEastAsia" w:hint="eastAsia"/>
              <w:szCs w:val="24"/>
            </w:rPr>
          </w:rPrChange>
        </w:rPr>
        <w:t>契約期間</w:t>
      </w:r>
    </w:p>
    <w:p w14:paraId="456B5AFE" w14:textId="714E1A68" w:rsidR="00DB0908" w:rsidRPr="00CC0C34" w:rsidRDefault="00DB0908" w:rsidP="00DB0908">
      <w:pPr>
        <w:spacing w:line="300" w:lineRule="exact"/>
        <w:ind w:firstLineChars="300" w:firstLine="630"/>
        <w:rPr>
          <w:rFonts w:asciiTheme="minorEastAsia" w:hAnsiTheme="minorEastAsia"/>
          <w:szCs w:val="24"/>
          <w:rPrChange w:id="13" w:author="德永　百花" w:date="2026-02-12T17:35:00Z">
            <w:rPr>
              <w:rFonts w:asciiTheme="minorEastAsia" w:hAnsiTheme="minorEastAsia"/>
              <w:szCs w:val="24"/>
            </w:rPr>
          </w:rPrChange>
        </w:rPr>
      </w:pPr>
      <w:r w:rsidRPr="00CC0C34">
        <w:rPr>
          <w:rFonts w:asciiTheme="minorEastAsia" w:hAnsiTheme="minorEastAsia" w:hint="eastAsia"/>
          <w:szCs w:val="24"/>
          <w:rPrChange w:id="14" w:author="德永　百花" w:date="2026-02-12T17:35:00Z">
            <w:rPr>
              <w:rFonts w:asciiTheme="minorEastAsia" w:hAnsiTheme="minorEastAsia" w:hint="eastAsia"/>
              <w:szCs w:val="24"/>
              <w:highlight w:val="yellow"/>
            </w:rPr>
          </w:rPrChange>
        </w:rPr>
        <w:t>令和</w:t>
      </w:r>
      <w:r w:rsidR="00164CE3" w:rsidRPr="00CC0C34">
        <w:rPr>
          <w:rFonts w:asciiTheme="minorEastAsia" w:hAnsiTheme="minorEastAsia" w:hint="eastAsia"/>
          <w:szCs w:val="24"/>
          <w:rPrChange w:id="15" w:author="德永　百花" w:date="2026-02-12T17:35:00Z">
            <w:rPr>
              <w:rFonts w:asciiTheme="minorEastAsia" w:hAnsiTheme="minorEastAsia" w:hint="eastAsia"/>
              <w:szCs w:val="24"/>
              <w:highlight w:val="yellow"/>
            </w:rPr>
          </w:rPrChange>
        </w:rPr>
        <w:t>８</w:t>
      </w:r>
      <w:r w:rsidRPr="00CC0C34">
        <w:rPr>
          <w:rFonts w:asciiTheme="minorEastAsia" w:hAnsiTheme="minorEastAsia" w:hint="eastAsia"/>
          <w:szCs w:val="24"/>
          <w:rPrChange w:id="16" w:author="德永　百花" w:date="2026-02-12T17:35:00Z">
            <w:rPr>
              <w:rFonts w:asciiTheme="minorEastAsia" w:hAnsiTheme="minorEastAsia" w:hint="eastAsia"/>
              <w:szCs w:val="24"/>
              <w:highlight w:val="yellow"/>
            </w:rPr>
          </w:rPrChange>
        </w:rPr>
        <w:t>年４月１日から令和</w:t>
      </w:r>
      <w:r w:rsidR="00164CE3" w:rsidRPr="00CC0C34">
        <w:rPr>
          <w:rFonts w:asciiTheme="minorEastAsia" w:hAnsiTheme="minorEastAsia" w:hint="eastAsia"/>
          <w:szCs w:val="24"/>
          <w:rPrChange w:id="17" w:author="德永　百花" w:date="2026-02-12T17:35:00Z">
            <w:rPr>
              <w:rFonts w:asciiTheme="minorEastAsia" w:hAnsiTheme="minorEastAsia" w:hint="eastAsia"/>
              <w:szCs w:val="24"/>
              <w:highlight w:val="yellow"/>
            </w:rPr>
          </w:rPrChange>
        </w:rPr>
        <w:t>1</w:t>
      </w:r>
      <w:r w:rsidR="0044401A" w:rsidRPr="00CC0C34">
        <w:rPr>
          <w:rFonts w:asciiTheme="minorEastAsia" w:hAnsiTheme="minorEastAsia" w:hint="eastAsia"/>
          <w:szCs w:val="24"/>
          <w:rPrChange w:id="18" w:author="德永　百花" w:date="2026-02-12T17:35:00Z">
            <w:rPr>
              <w:rFonts w:asciiTheme="minorEastAsia" w:hAnsiTheme="minorEastAsia" w:hint="eastAsia"/>
              <w:szCs w:val="24"/>
              <w:highlight w:val="yellow"/>
            </w:rPr>
          </w:rPrChange>
        </w:rPr>
        <w:t>1</w:t>
      </w:r>
      <w:r w:rsidRPr="00CC0C34">
        <w:rPr>
          <w:rFonts w:asciiTheme="minorEastAsia" w:hAnsiTheme="minorEastAsia" w:hint="eastAsia"/>
          <w:szCs w:val="24"/>
          <w:rPrChange w:id="19" w:author="德永　百花" w:date="2026-02-12T17:35:00Z">
            <w:rPr>
              <w:rFonts w:asciiTheme="minorEastAsia" w:hAnsiTheme="minorEastAsia" w:hint="eastAsia"/>
              <w:szCs w:val="24"/>
              <w:highlight w:val="yellow"/>
            </w:rPr>
          </w:rPrChange>
        </w:rPr>
        <w:t>年３月31日</w:t>
      </w:r>
      <w:r w:rsidR="00437073" w:rsidRPr="00CC0C34">
        <w:rPr>
          <w:rFonts w:asciiTheme="minorEastAsia" w:hAnsiTheme="minorEastAsia" w:hint="eastAsia"/>
          <w:szCs w:val="24"/>
          <w:rPrChange w:id="20" w:author="德永　百花" w:date="2026-02-12T17:35:00Z">
            <w:rPr>
              <w:rFonts w:asciiTheme="minorEastAsia" w:hAnsiTheme="minorEastAsia" w:hint="eastAsia"/>
              <w:szCs w:val="24"/>
              <w:highlight w:val="yellow"/>
            </w:rPr>
          </w:rPrChange>
        </w:rPr>
        <w:t>まで</w:t>
      </w:r>
    </w:p>
    <w:p w14:paraId="7FEE0454" w14:textId="14B38112" w:rsidR="0023269A" w:rsidRPr="00CC0C34" w:rsidRDefault="0023269A" w:rsidP="0023269A">
      <w:pPr>
        <w:spacing w:line="300" w:lineRule="exact"/>
        <w:ind w:firstLineChars="50" w:firstLine="105"/>
        <w:rPr>
          <w:rFonts w:asciiTheme="minorEastAsia" w:hAnsiTheme="minorEastAsia"/>
          <w:szCs w:val="24"/>
          <w:rPrChange w:id="21" w:author="德永　百花" w:date="2026-02-12T17:35:00Z">
            <w:rPr>
              <w:rFonts w:asciiTheme="minorEastAsia" w:hAnsiTheme="minorEastAsia"/>
              <w:szCs w:val="24"/>
            </w:rPr>
          </w:rPrChange>
        </w:rPr>
      </w:pPr>
      <w:r w:rsidRPr="00CC0C34">
        <w:rPr>
          <w:rFonts w:asciiTheme="minorEastAsia" w:hAnsiTheme="minorEastAsia" w:hint="eastAsia"/>
          <w:szCs w:val="24"/>
          <w:rPrChange w:id="22" w:author="德永　百花" w:date="2026-02-12T17:35:00Z">
            <w:rPr>
              <w:rFonts w:asciiTheme="minorEastAsia" w:hAnsiTheme="minorEastAsia" w:hint="eastAsia"/>
              <w:szCs w:val="24"/>
            </w:rPr>
          </w:rPrChange>
        </w:rPr>
        <w:t>(4)　納入場所</w:t>
      </w:r>
    </w:p>
    <w:p w14:paraId="2F2E4337" w14:textId="1F4B421C" w:rsidR="00DC5B6B" w:rsidRPr="00CC0C34" w:rsidRDefault="00DC5B6B" w:rsidP="00DB0908">
      <w:pPr>
        <w:autoSpaceDE w:val="0"/>
        <w:autoSpaceDN w:val="0"/>
        <w:adjustRightInd w:val="0"/>
        <w:ind w:left="585"/>
        <w:jc w:val="left"/>
        <w:rPr>
          <w:rFonts w:cs="ＭＳゴシック"/>
          <w:color w:val="000000"/>
          <w:kern w:val="0"/>
          <w:rPrChange w:id="23" w:author="德永　百花" w:date="2026-02-12T17:35:00Z">
            <w:rPr>
              <w:rFonts w:cs="ＭＳゴシック"/>
              <w:color w:val="000000"/>
              <w:kern w:val="0"/>
            </w:rPr>
          </w:rPrChange>
        </w:rPr>
      </w:pPr>
      <w:r w:rsidRPr="00CC0C34">
        <w:rPr>
          <w:rFonts w:hint="eastAsia"/>
          <w:color w:val="000000"/>
          <w:rPrChange w:id="24" w:author="德永　百花" w:date="2026-02-12T17:35:00Z">
            <w:rPr>
              <w:rFonts w:hint="eastAsia"/>
              <w:color w:val="000000"/>
            </w:rPr>
          </w:rPrChange>
        </w:rPr>
        <w:t>大阪市中央区大手前三丁目１番</w:t>
      </w:r>
      <w:r w:rsidRPr="00CC0C34">
        <w:rPr>
          <w:rFonts w:asciiTheme="minorEastAsia" w:hAnsiTheme="minorEastAsia"/>
          <w:color w:val="000000"/>
          <w:rPrChange w:id="25" w:author="德永　百花" w:date="2026-02-12T17:35:00Z">
            <w:rPr>
              <w:color w:val="000000"/>
            </w:rPr>
          </w:rPrChange>
        </w:rPr>
        <w:t>69</w:t>
      </w:r>
      <w:r w:rsidRPr="00CC0C34">
        <w:rPr>
          <w:rFonts w:hint="eastAsia"/>
          <w:color w:val="000000"/>
          <w:rPrChange w:id="26" w:author="德永　百花" w:date="2026-02-12T17:35:00Z">
            <w:rPr>
              <w:rFonts w:hint="eastAsia"/>
              <w:color w:val="000000"/>
            </w:rPr>
          </w:rPrChange>
        </w:rPr>
        <w:t>号</w:t>
      </w:r>
      <w:r w:rsidR="00DB0908" w:rsidRPr="00CC0C34">
        <w:rPr>
          <w:rFonts w:cs="ＭＳゴシック" w:hint="eastAsia"/>
          <w:color w:val="000000"/>
          <w:kern w:val="0"/>
          <w:rPrChange w:id="27" w:author="德永　百花" w:date="2026-02-12T17:35:00Z">
            <w:rPr>
              <w:rFonts w:cs="ＭＳゴシック" w:hint="eastAsia"/>
              <w:color w:val="000000"/>
              <w:kern w:val="0"/>
            </w:rPr>
          </w:rPrChange>
        </w:rPr>
        <w:t xml:space="preserve"> </w:t>
      </w:r>
      <w:r w:rsidRPr="00CC0C34">
        <w:rPr>
          <w:rFonts w:cs="ＭＳゴシック"/>
          <w:color w:val="000000"/>
          <w:kern w:val="0"/>
          <w:rPrChange w:id="28" w:author="德永　百花" w:date="2026-02-12T17:35:00Z">
            <w:rPr>
              <w:rFonts w:cs="ＭＳゴシック"/>
              <w:color w:val="000000"/>
              <w:kern w:val="0"/>
            </w:rPr>
          </w:rPrChange>
        </w:rPr>
        <w:t xml:space="preserve"> </w:t>
      </w:r>
      <w:r w:rsidRPr="00CC0C34">
        <w:rPr>
          <w:rFonts w:cs="ＭＳゴシック" w:hint="eastAsia"/>
          <w:color w:val="000000"/>
          <w:kern w:val="0"/>
          <w:rPrChange w:id="29" w:author="德永　百花" w:date="2026-02-12T17:35:00Z">
            <w:rPr>
              <w:rFonts w:cs="ＭＳゴシック" w:hint="eastAsia"/>
              <w:color w:val="000000"/>
              <w:kern w:val="0"/>
            </w:rPr>
          </w:rPrChange>
        </w:rPr>
        <w:t>大阪国際がんセンター</w:t>
      </w:r>
    </w:p>
    <w:p w14:paraId="17BBB6DE" w14:textId="77777777" w:rsidR="00202A91" w:rsidRPr="00CC0C34" w:rsidRDefault="00202A91" w:rsidP="00202A91">
      <w:pPr>
        <w:rPr>
          <w:rFonts w:asciiTheme="minorEastAsia" w:hAnsiTheme="minorEastAsia"/>
          <w:rPrChange w:id="30" w:author="德永　百花" w:date="2026-02-12T17:35:00Z">
            <w:rPr>
              <w:rFonts w:asciiTheme="minorEastAsia" w:hAnsiTheme="minorEastAsia"/>
            </w:rPr>
          </w:rPrChange>
        </w:rPr>
      </w:pPr>
    </w:p>
    <w:p w14:paraId="17632377" w14:textId="77777777" w:rsidR="00202A91" w:rsidRPr="00CC0C34" w:rsidRDefault="00202A91" w:rsidP="00202A91">
      <w:pPr>
        <w:rPr>
          <w:rFonts w:asciiTheme="minorEastAsia" w:hAnsiTheme="minorEastAsia"/>
          <w:rPrChange w:id="31" w:author="德永　百花" w:date="2026-02-12T17:35:00Z">
            <w:rPr>
              <w:rFonts w:asciiTheme="minorEastAsia" w:hAnsiTheme="minorEastAsia"/>
            </w:rPr>
          </w:rPrChange>
        </w:rPr>
      </w:pPr>
      <w:r w:rsidRPr="00CC0C34">
        <w:rPr>
          <w:rFonts w:asciiTheme="minorEastAsia" w:hAnsiTheme="minorEastAsia" w:hint="eastAsia"/>
          <w:rPrChange w:id="32" w:author="德永　百花" w:date="2026-02-12T17:35:00Z">
            <w:rPr>
              <w:rFonts w:asciiTheme="minorEastAsia" w:hAnsiTheme="minorEastAsia" w:hint="eastAsia"/>
            </w:rPr>
          </w:rPrChange>
        </w:rPr>
        <w:t>２　入札に参加する者に必要な資格</w:t>
      </w:r>
    </w:p>
    <w:p w14:paraId="51544447" w14:textId="77777777" w:rsidR="00202A91" w:rsidRPr="00CC0C34" w:rsidRDefault="00202A91" w:rsidP="001E5EB6">
      <w:pPr>
        <w:ind w:firstLineChars="50" w:firstLine="105"/>
        <w:rPr>
          <w:rFonts w:asciiTheme="minorEastAsia" w:hAnsiTheme="minorEastAsia"/>
          <w:rPrChange w:id="33" w:author="德永　百花" w:date="2026-02-12T17:35:00Z">
            <w:rPr>
              <w:rFonts w:asciiTheme="minorEastAsia" w:hAnsiTheme="minorEastAsia"/>
            </w:rPr>
          </w:rPrChange>
        </w:rPr>
      </w:pPr>
      <w:r w:rsidRPr="00CC0C34">
        <w:rPr>
          <w:rFonts w:asciiTheme="minorEastAsia" w:hAnsiTheme="minorEastAsia" w:hint="eastAsia"/>
          <w:rPrChange w:id="34" w:author="德永　百花" w:date="2026-02-12T17:35:00Z">
            <w:rPr>
              <w:rFonts w:asciiTheme="minorEastAsia" w:hAnsiTheme="minorEastAsia" w:hint="eastAsia"/>
            </w:rPr>
          </w:rPrChange>
        </w:rPr>
        <w:t>(1)</w:t>
      </w:r>
      <w:r w:rsidR="00396DEC" w:rsidRPr="00CC0C34">
        <w:rPr>
          <w:rFonts w:asciiTheme="minorEastAsia" w:hAnsiTheme="minorEastAsia" w:hint="eastAsia"/>
          <w:rPrChange w:id="35" w:author="德永　百花" w:date="2026-02-12T17:35:00Z">
            <w:rPr>
              <w:rFonts w:asciiTheme="minorEastAsia" w:hAnsiTheme="minorEastAsia" w:hint="eastAsia"/>
            </w:rPr>
          </w:rPrChange>
        </w:rPr>
        <w:t xml:space="preserve">　次のアからク</w:t>
      </w:r>
      <w:r w:rsidRPr="00CC0C34">
        <w:rPr>
          <w:rFonts w:asciiTheme="minorEastAsia" w:hAnsiTheme="minorEastAsia" w:hint="eastAsia"/>
          <w:rPrChange w:id="36" w:author="德永　百花" w:date="2026-02-12T17:35:00Z">
            <w:rPr>
              <w:rFonts w:asciiTheme="minorEastAsia" w:hAnsiTheme="minorEastAsia" w:hint="eastAsia"/>
            </w:rPr>
          </w:rPrChange>
        </w:rPr>
        <w:t>までのいずれにも該当しない者であること。</w:t>
      </w:r>
    </w:p>
    <w:p w14:paraId="28CC2C8A" w14:textId="77777777" w:rsidR="00202A91" w:rsidRPr="00CC0C34" w:rsidRDefault="00202A91" w:rsidP="001E5EB6">
      <w:pPr>
        <w:ind w:firstLineChars="200" w:firstLine="420"/>
        <w:rPr>
          <w:rFonts w:asciiTheme="minorEastAsia" w:hAnsiTheme="minorEastAsia"/>
          <w:rPrChange w:id="37" w:author="德永　百花" w:date="2026-02-12T17:35:00Z">
            <w:rPr>
              <w:rFonts w:asciiTheme="minorEastAsia" w:hAnsiTheme="minorEastAsia"/>
            </w:rPr>
          </w:rPrChange>
        </w:rPr>
      </w:pPr>
      <w:r w:rsidRPr="00CC0C34">
        <w:rPr>
          <w:rFonts w:asciiTheme="minorEastAsia" w:hAnsiTheme="minorEastAsia" w:hint="eastAsia"/>
          <w:rPrChange w:id="38" w:author="德永　百花" w:date="2026-02-12T17:35:00Z">
            <w:rPr>
              <w:rFonts w:asciiTheme="minorEastAsia" w:hAnsiTheme="minorEastAsia" w:hint="eastAsia"/>
            </w:rPr>
          </w:rPrChange>
        </w:rPr>
        <w:t>ア　成年被後見人</w:t>
      </w:r>
    </w:p>
    <w:p w14:paraId="3BD56E51" w14:textId="77777777" w:rsidR="001E5EB6" w:rsidRPr="00CC0C34" w:rsidRDefault="00202A91" w:rsidP="001E5EB6">
      <w:pPr>
        <w:ind w:leftChars="200" w:left="630" w:hangingChars="100" w:hanging="210"/>
        <w:rPr>
          <w:rFonts w:asciiTheme="minorEastAsia" w:hAnsiTheme="minorEastAsia"/>
          <w:rPrChange w:id="39" w:author="德永　百花" w:date="2026-02-12T17:35:00Z">
            <w:rPr>
              <w:rFonts w:asciiTheme="minorEastAsia" w:hAnsiTheme="minorEastAsia"/>
            </w:rPr>
          </w:rPrChange>
        </w:rPr>
      </w:pPr>
      <w:r w:rsidRPr="00CC0C34">
        <w:rPr>
          <w:rFonts w:asciiTheme="minorEastAsia" w:hAnsiTheme="minorEastAsia" w:hint="eastAsia"/>
          <w:rPrChange w:id="40" w:author="德永　百花" w:date="2026-02-12T17:35:00Z">
            <w:rPr>
              <w:rFonts w:asciiTheme="minorEastAsia" w:hAnsiTheme="minorEastAsia" w:hint="eastAsia"/>
            </w:rPr>
          </w:rPrChange>
        </w:rPr>
        <w:t>イ　民法の一部を改正する法律（平成11年法律第149号）附則第３条第３項の規定によりなお従前の例によることとされる同法による改正前の民法（明治29年法律第89号）第11条に規定する準禁治産者</w:t>
      </w:r>
    </w:p>
    <w:p w14:paraId="05F5FE82" w14:textId="77777777" w:rsidR="00202A91" w:rsidRPr="00CC0C34" w:rsidRDefault="00202A91" w:rsidP="001E5EB6">
      <w:pPr>
        <w:ind w:firstLineChars="200" w:firstLine="420"/>
        <w:rPr>
          <w:rFonts w:asciiTheme="minorEastAsia" w:hAnsiTheme="minorEastAsia"/>
          <w:rPrChange w:id="41" w:author="德永　百花" w:date="2026-02-12T17:35:00Z">
            <w:rPr>
              <w:rFonts w:asciiTheme="minorEastAsia" w:hAnsiTheme="minorEastAsia"/>
            </w:rPr>
          </w:rPrChange>
        </w:rPr>
      </w:pPr>
      <w:r w:rsidRPr="00CC0C34">
        <w:rPr>
          <w:rFonts w:asciiTheme="minorEastAsia" w:hAnsiTheme="minorEastAsia" w:hint="eastAsia"/>
          <w:rPrChange w:id="42" w:author="德永　百花" w:date="2026-02-12T17:35:00Z">
            <w:rPr>
              <w:rFonts w:asciiTheme="minorEastAsia" w:hAnsiTheme="minorEastAsia" w:hint="eastAsia"/>
            </w:rPr>
          </w:rPrChange>
        </w:rPr>
        <w:t>ウ　被保佐人であって契約締結のために必要な同意を得ていない者</w:t>
      </w:r>
    </w:p>
    <w:p w14:paraId="493175FA" w14:textId="77777777" w:rsidR="00202A91" w:rsidRPr="00CC0C34" w:rsidRDefault="00202A91" w:rsidP="001E5EB6">
      <w:pPr>
        <w:ind w:leftChars="200" w:left="630" w:hangingChars="100" w:hanging="210"/>
        <w:rPr>
          <w:rFonts w:asciiTheme="minorEastAsia" w:hAnsiTheme="minorEastAsia"/>
          <w:rPrChange w:id="43" w:author="德永　百花" w:date="2026-02-12T17:35:00Z">
            <w:rPr>
              <w:rFonts w:asciiTheme="minorEastAsia" w:hAnsiTheme="minorEastAsia"/>
            </w:rPr>
          </w:rPrChange>
        </w:rPr>
      </w:pPr>
      <w:r w:rsidRPr="00CC0C34">
        <w:rPr>
          <w:rFonts w:asciiTheme="minorEastAsia" w:hAnsiTheme="minorEastAsia" w:hint="eastAsia"/>
          <w:rPrChange w:id="44" w:author="德永　百花" w:date="2026-02-12T17:35:00Z">
            <w:rPr>
              <w:rFonts w:asciiTheme="minorEastAsia" w:hAnsiTheme="minorEastAsia" w:hint="eastAsia"/>
            </w:rPr>
          </w:rPrChange>
        </w:rPr>
        <w:t>エ　民法第17条第１項の規定による契約締結に関する同意権付与の審判を受けた被補助人であって、契約締結のために必要な同意を得ていない者</w:t>
      </w:r>
    </w:p>
    <w:p w14:paraId="0987CCDE" w14:textId="77777777" w:rsidR="00202A91" w:rsidRPr="00CC0C34" w:rsidRDefault="00202A91" w:rsidP="001E5EB6">
      <w:pPr>
        <w:ind w:leftChars="200" w:left="630" w:hangingChars="100" w:hanging="210"/>
        <w:rPr>
          <w:rFonts w:asciiTheme="minorEastAsia" w:hAnsiTheme="minorEastAsia"/>
          <w:rPrChange w:id="45" w:author="德永　百花" w:date="2026-02-12T17:35:00Z">
            <w:rPr>
              <w:rFonts w:asciiTheme="minorEastAsia" w:hAnsiTheme="minorEastAsia"/>
            </w:rPr>
          </w:rPrChange>
        </w:rPr>
      </w:pPr>
      <w:r w:rsidRPr="00CC0C34">
        <w:rPr>
          <w:rFonts w:asciiTheme="minorEastAsia" w:hAnsiTheme="minorEastAsia" w:hint="eastAsia"/>
          <w:rPrChange w:id="46" w:author="德永　百花" w:date="2026-02-12T17:35:00Z">
            <w:rPr>
              <w:rFonts w:asciiTheme="minorEastAsia" w:hAnsiTheme="minorEastAsia" w:hint="eastAsia"/>
            </w:rPr>
          </w:rPrChange>
        </w:rPr>
        <w:t>オ　営業の許可を受けていない未成年者であって、契約締結のために必要な同意を得ていない者</w:t>
      </w:r>
    </w:p>
    <w:p w14:paraId="39CB1A58" w14:textId="77777777" w:rsidR="00202A91" w:rsidRPr="00CC0C34" w:rsidRDefault="00202A91" w:rsidP="001E5EB6">
      <w:pPr>
        <w:ind w:firstLineChars="200" w:firstLine="420"/>
        <w:rPr>
          <w:rFonts w:asciiTheme="minorEastAsia" w:hAnsiTheme="minorEastAsia"/>
          <w:rPrChange w:id="47" w:author="德永　百花" w:date="2026-02-12T17:35:00Z">
            <w:rPr>
              <w:rFonts w:asciiTheme="minorEastAsia" w:hAnsiTheme="minorEastAsia"/>
            </w:rPr>
          </w:rPrChange>
        </w:rPr>
      </w:pPr>
      <w:r w:rsidRPr="00CC0C34">
        <w:rPr>
          <w:rFonts w:asciiTheme="minorEastAsia" w:hAnsiTheme="minorEastAsia" w:hint="eastAsia"/>
          <w:rPrChange w:id="48" w:author="德永　百花" w:date="2026-02-12T17:35:00Z">
            <w:rPr>
              <w:rFonts w:asciiTheme="minorEastAsia" w:hAnsiTheme="minorEastAsia" w:hint="eastAsia"/>
            </w:rPr>
          </w:rPrChange>
        </w:rPr>
        <w:t xml:space="preserve">カ　</w:t>
      </w:r>
      <w:r w:rsidR="007E38DF" w:rsidRPr="00CC0C34">
        <w:rPr>
          <w:rFonts w:asciiTheme="minorEastAsia" w:hAnsiTheme="minorEastAsia" w:hint="eastAsia"/>
          <w:rPrChange w:id="49" w:author="德永　百花" w:date="2026-02-12T17:35:00Z">
            <w:rPr>
              <w:rFonts w:asciiTheme="minorEastAsia" w:hAnsiTheme="minorEastAsia" w:hint="eastAsia"/>
            </w:rPr>
          </w:rPrChange>
        </w:rPr>
        <w:t>破産手続開始の決定を受けて</w:t>
      </w:r>
      <w:r w:rsidRPr="00CC0C34">
        <w:rPr>
          <w:rFonts w:asciiTheme="minorEastAsia" w:hAnsiTheme="minorEastAsia" w:hint="eastAsia"/>
          <w:rPrChange w:id="50" w:author="德永　百花" w:date="2026-02-12T17:35:00Z">
            <w:rPr>
              <w:rFonts w:asciiTheme="minorEastAsia" w:hAnsiTheme="minorEastAsia" w:hint="eastAsia"/>
            </w:rPr>
          </w:rPrChange>
        </w:rPr>
        <w:t>復権を得ない者</w:t>
      </w:r>
    </w:p>
    <w:p w14:paraId="3FBE7690" w14:textId="77777777" w:rsidR="007E38DF" w:rsidRPr="00CC0C34" w:rsidRDefault="007E38DF" w:rsidP="001E5EB6">
      <w:pPr>
        <w:ind w:leftChars="200" w:left="708" w:hangingChars="137" w:hanging="288"/>
        <w:rPr>
          <w:rFonts w:asciiTheme="minorEastAsia" w:hAnsiTheme="minorEastAsia"/>
          <w:rPrChange w:id="51" w:author="德永　百花" w:date="2026-02-12T17:35:00Z">
            <w:rPr>
              <w:rFonts w:asciiTheme="minorEastAsia" w:hAnsiTheme="minorEastAsia"/>
            </w:rPr>
          </w:rPrChange>
        </w:rPr>
      </w:pPr>
      <w:r w:rsidRPr="00CC0C34">
        <w:rPr>
          <w:rFonts w:asciiTheme="minorEastAsia" w:hAnsiTheme="minorEastAsia" w:hint="eastAsia"/>
          <w:rPrChange w:id="52" w:author="德永　百花" w:date="2026-02-12T17:35:00Z">
            <w:rPr>
              <w:rFonts w:asciiTheme="minorEastAsia" w:hAnsiTheme="minorEastAsia" w:hint="eastAsia"/>
            </w:rPr>
          </w:rPrChange>
        </w:rPr>
        <w:t>キ　暴力団員による不当な行為の防止等に関する法律（平成３年法律第77号）第32条第１項</w:t>
      </w:r>
      <w:r w:rsidR="001E5EB6" w:rsidRPr="00CC0C34">
        <w:rPr>
          <w:rFonts w:asciiTheme="minorEastAsia" w:hAnsiTheme="minorEastAsia" w:hint="eastAsia"/>
          <w:rPrChange w:id="53" w:author="德永　百花" w:date="2026-02-12T17:35:00Z">
            <w:rPr>
              <w:rFonts w:asciiTheme="minorEastAsia" w:hAnsiTheme="minorEastAsia" w:hint="eastAsia"/>
            </w:rPr>
          </w:rPrChange>
        </w:rPr>
        <w:t>各号</w:t>
      </w:r>
      <w:r w:rsidRPr="00CC0C34">
        <w:rPr>
          <w:rFonts w:asciiTheme="minorEastAsia" w:hAnsiTheme="minorEastAsia" w:hint="eastAsia"/>
          <w:rPrChange w:id="54" w:author="德永　百花" w:date="2026-02-12T17:35:00Z">
            <w:rPr>
              <w:rFonts w:asciiTheme="minorEastAsia" w:hAnsiTheme="minorEastAsia" w:hint="eastAsia"/>
            </w:rPr>
          </w:rPrChange>
        </w:rPr>
        <w:t>に掲げる者</w:t>
      </w:r>
    </w:p>
    <w:p w14:paraId="08D74EED" w14:textId="77777777" w:rsidR="00202A91" w:rsidRPr="00CC0C34" w:rsidRDefault="007E38DF" w:rsidP="001E5EB6">
      <w:pPr>
        <w:ind w:leftChars="200" w:left="630" w:hangingChars="100" w:hanging="210"/>
        <w:rPr>
          <w:rFonts w:asciiTheme="minorEastAsia" w:hAnsiTheme="minorEastAsia"/>
          <w:rPrChange w:id="55" w:author="德永　百花" w:date="2026-02-12T17:35:00Z">
            <w:rPr>
              <w:rFonts w:asciiTheme="minorEastAsia" w:hAnsiTheme="minorEastAsia"/>
            </w:rPr>
          </w:rPrChange>
        </w:rPr>
      </w:pPr>
      <w:r w:rsidRPr="00CC0C34">
        <w:rPr>
          <w:rFonts w:asciiTheme="minorEastAsia" w:hAnsiTheme="minorEastAsia" w:hint="eastAsia"/>
          <w:rPrChange w:id="56" w:author="德永　百花" w:date="2026-02-12T17:35:00Z">
            <w:rPr>
              <w:rFonts w:asciiTheme="minorEastAsia" w:hAnsiTheme="minorEastAsia" w:hint="eastAsia"/>
            </w:rPr>
          </w:rPrChange>
        </w:rPr>
        <w:t>ク</w:t>
      </w:r>
      <w:r w:rsidR="00202A91" w:rsidRPr="00CC0C34">
        <w:rPr>
          <w:rFonts w:asciiTheme="minorEastAsia" w:hAnsiTheme="minorEastAsia" w:hint="eastAsia"/>
          <w:rPrChange w:id="57" w:author="德永　百花" w:date="2026-02-12T17:35:00Z">
            <w:rPr>
              <w:rFonts w:asciiTheme="minorEastAsia" w:hAnsiTheme="minorEastAsia" w:hint="eastAsia"/>
            </w:rPr>
          </w:rPrChange>
        </w:rPr>
        <w:t xml:space="preserve">　地方独立行政法人大阪府立病院機構契約事務取扱規程（以下「契約事務取扱規程」という。）第３条第４項各号のいずれかに該当すると認められる者（</w:t>
      </w:r>
      <w:r w:rsidR="00B44035" w:rsidRPr="00CC0C34">
        <w:rPr>
          <w:rFonts w:asciiTheme="minorEastAsia" w:hAnsiTheme="minorEastAsia" w:hint="eastAsia"/>
          <w:rPrChange w:id="58" w:author="德永　百花" w:date="2026-02-12T17:35:00Z">
            <w:rPr>
              <w:rFonts w:asciiTheme="minorEastAsia" w:hAnsiTheme="minorEastAsia" w:hint="eastAsia"/>
            </w:rPr>
          </w:rPrChange>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を除く。</w:t>
      </w:r>
      <w:r w:rsidR="00202A91" w:rsidRPr="00CC0C34">
        <w:rPr>
          <w:rFonts w:asciiTheme="minorEastAsia" w:hAnsiTheme="minorEastAsia" w:hint="eastAsia"/>
          <w:rPrChange w:id="59" w:author="德永　百花" w:date="2026-02-12T17:35:00Z">
            <w:rPr>
              <w:rFonts w:asciiTheme="minorEastAsia" w:hAnsiTheme="minorEastAsia" w:hint="eastAsia"/>
            </w:rPr>
          </w:rPrChange>
        </w:rPr>
        <w:t>）又はその者を代理人、支配人その他の使用人若しくは入札代理人として使</w:t>
      </w:r>
      <w:r w:rsidR="00202A91" w:rsidRPr="00CC0C34">
        <w:rPr>
          <w:rFonts w:asciiTheme="minorEastAsia" w:hAnsiTheme="minorEastAsia" w:hint="eastAsia"/>
          <w:rPrChange w:id="60" w:author="德永　百花" w:date="2026-02-12T17:35:00Z">
            <w:rPr>
              <w:rFonts w:asciiTheme="minorEastAsia" w:hAnsiTheme="minorEastAsia" w:hint="eastAsia"/>
            </w:rPr>
          </w:rPrChange>
        </w:rPr>
        <w:lastRenderedPageBreak/>
        <w:t>用する者</w:t>
      </w:r>
    </w:p>
    <w:p w14:paraId="46FBA10E" w14:textId="77777777" w:rsidR="00202A91" w:rsidRPr="00CC0C34" w:rsidRDefault="00202A91" w:rsidP="001E5EB6">
      <w:pPr>
        <w:ind w:leftChars="50" w:left="420" w:hangingChars="150" w:hanging="315"/>
        <w:rPr>
          <w:rFonts w:asciiTheme="minorEastAsia" w:hAnsiTheme="minorEastAsia"/>
          <w:rPrChange w:id="61" w:author="德永　百花" w:date="2026-02-12T17:35:00Z">
            <w:rPr>
              <w:rFonts w:asciiTheme="minorEastAsia" w:hAnsiTheme="minorEastAsia"/>
            </w:rPr>
          </w:rPrChange>
        </w:rPr>
      </w:pPr>
      <w:r w:rsidRPr="00CC0C34">
        <w:rPr>
          <w:rFonts w:asciiTheme="minorEastAsia" w:hAnsiTheme="minorEastAsia" w:hint="eastAsia"/>
          <w:rPrChange w:id="62" w:author="德永　百花" w:date="2026-02-12T17:35:00Z">
            <w:rPr>
              <w:rFonts w:asciiTheme="minorEastAsia" w:hAnsiTheme="minorEastAsia" w:hint="eastAsia"/>
            </w:rPr>
          </w:rPrChange>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CC0C34">
        <w:rPr>
          <w:rFonts w:asciiTheme="minorEastAsia" w:hAnsiTheme="minorEastAsia" w:hint="eastAsia"/>
          <w:rPrChange w:id="63" w:author="德永　百花" w:date="2026-02-12T17:35:00Z">
            <w:rPr>
              <w:rFonts w:asciiTheme="minorEastAsia" w:hAnsiTheme="minorEastAsia" w:hint="eastAsia"/>
            </w:rPr>
          </w:rPrChange>
        </w:rPr>
        <w:t>関から取引の停止を受けている</w:t>
      </w:r>
      <w:r w:rsidRPr="00CC0C34">
        <w:rPr>
          <w:rFonts w:asciiTheme="minorEastAsia" w:hAnsiTheme="minorEastAsia" w:hint="eastAsia"/>
          <w:rPrChange w:id="64" w:author="德永　百花" w:date="2026-02-12T17:35:00Z">
            <w:rPr>
              <w:rFonts w:asciiTheme="minorEastAsia" w:hAnsiTheme="minorEastAsia" w:hint="eastAsia"/>
            </w:rPr>
          </w:rPrChange>
        </w:rPr>
        <w:t>者その他の経営状態が著しく不健全であると認められる者でないこと。</w:t>
      </w:r>
    </w:p>
    <w:p w14:paraId="3E5E7073" w14:textId="77777777" w:rsidR="00202A91" w:rsidRPr="00CC0C34" w:rsidRDefault="0052392B" w:rsidP="001E5EB6">
      <w:pPr>
        <w:ind w:firstLineChars="50" w:firstLine="105"/>
        <w:rPr>
          <w:rFonts w:asciiTheme="minorEastAsia" w:hAnsiTheme="minorEastAsia"/>
          <w:rPrChange w:id="65" w:author="德永　百花" w:date="2026-02-12T17:35:00Z">
            <w:rPr>
              <w:rFonts w:asciiTheme="minorEastAsia" w:hAnsiTheme="minorEastAsia"/>
            </w:rPr>
          </w:rPrChange>
        </w:rPr>
      </w:pPr>
      <w:r w:rsidRPr="00CC0C34">
        <w:rPr>
          <w:rFonts w:asciiTheme="minorEastAsia" w:hAnsiTheme="minorEastAsia" w:hint="eastAsia"/>
          <w:rPrChange w:id="66" w:author="德永　百花" w:date="2026-02-12T17:35:00Z">
            <w:rPr>
              <w:rFonts w:asciiTheme="minorEastAsia" w:hAnsiTheme="minorEastAsia" w:hint="eastAsia"/>
            </w:rPr>
          </w:rPrChange>
        </w:rPr>
        <w:t>(3</w:t>
      </w:r>
      <w:r w:rsidR="00202A91" w:rsidRPr="00CC0C34">
        <w:rPr>
          <w:rFonts w:asciiTheme="minorEastAsia" w:hAnsiTheme="minorEastAsia" w:hint="eastAsia"/>
          <w:rPrChange w:id="67" w:author="德永　百花" w:date="2026-02-12T17:35:00Z">
            <w:rPr>
              <w:rFonts w:asciiTheme="minorEastAsia" w:hAnsiTheme="minorEastAsia" w:hint="eastAsia"/>
            </w:rPr>
          </w:rPrChange>
        </w:rPr>
        <w:t xml:space="preserve">)　</w:t>
      </w:r>
      <w:r w:rsidR="00F73B10" w:rsidRPr="00CC0C34">
        <w:rPr>
          <w:rFonts w:asciiTheme="minorEastAsia" w:hAnsiTheme="minorEastAsia" w:hint="eastAsia"/>
          <w:rPrChange w:id="68" w:author="德永　百花" w:date="2026-02-12T17:35:00Z">
            <w:rPr>
              <w:rFonts w:asciiTheme="minorEastAsia" w:hAnsiTheme="minorEastAsia" w:hint="eastAsia"/>
            </w:rPr>
          </w:rPrChange>
        </w:rPr>
        <w:t>府の区域内に事業所を有する者にあっては、府税に係る徴収金を完納していること。</w:t>
      </w:r>
    </w:p>
    <w:p w14:paraId="480CC7DD" w14:textId="77777777" w:rsidR="0052392B" w:rsidRPr="00CC0C34" w:rsidRDefault="0052392B" w:rsidP="001E5EB6">
      <w:pPr>
        <w:ind w:leftChars="50" w:left="424" w:hangingChars="152" w:hanging="319"/>
        <w:rPr>
          <w:rFonts w:asciiTheme="minorEastAsia" w:hAnsiTheme="minorEastAsia"/>
          <w:rPrChange w:id="69" w:author="德永　百花" w:date="2026-02-12T17:35:00Z">
            <w:rPr>
              <w:rFonts w:asciiTheme="minorEastAsia" w:hAnsiTheme="minorEastAsia"/>
            </w:rPr>
          </w:rPrChange>
        </w:rPr>
      </w:pPr>
      <w:r w:rsidRPr="00CC0C34">
        <w:rPr>
          <w:rFonts w:asciiTheme="minorEastAsia" w:hAnsiTheme="minorEastAsia" w:hint="eastAsia"/>
          <w:rPrChange w:id="70" w:author="德永　百花" w:date="2026-02-12T17:35:00Z">
            <w:rPr>
              <w:rFonts w:asciiTheme="minorEastAsia" w:hAnsiTheme="minorEastAsia" w:hint="eastAsia"/>
            </w:rPr>
          </w:rPrChange>
        </w:rPr>
        <w:t>(4)</w:t>
      </w:r>
      <w:r w:rsidR="00A11E99" w:rsidRPr="00CC0C34">
        <w:rPr>
          <w:rFonts w:asciiTheme="minorEastAsia" w:hAnsiTheme="minorEastAsia" w:hint="eastAsia"/>
          <w:rPrChange w:id="71" w:author="德永　百花" w:date="2026-02-12T17:35:00Z">
            <w:rPr>
              <w:rFonts w:asciiTheme="minorEastAsia" w:hAnsiTheme="minorEastAsia" w:hint="eastAsia"/>
            </w:rPr>
          </w:rPrChange>
        </w:rPr>
        <w:t xml:space="preserve">　</w:t>
      </w:r>
      <w:r w:rsidR="00F73B10" w:rsidRPr="00CC0C34">
        <w:rPr>
          <w:rFonts w:asciiTheme="minorEastAsia" w:hAnsiTheme="minorEastAsia" w:hint="eastAsia"/>
          <w:rPrChange w:id="72" w:author="德永　百花" w:date="2026-02-12T17:35:00Z">
            <w:rPr>
              <w:rFonts w:asciiTheme="minorEastAsia" w:hAnsiTheme="minorEastAsia" w:hint="eastAsia"/>
            </w:rPr>
          </w:rPrChange>
        </w:rPr>
        <w:t>府の区域内に事業所を有しない者にあっては、主たる事務所の所在地の都道府県における最近１事業年度の都道府県税に係る徴収金を完納していること。</w:t>
      </w:r>
    </w:p>
    <w:p w14:paraId="2D5C4C31" w14:textId="603EBF6C" w:rsidR="007E38DF" w:rsidRPr="00CC0C34" w:rsidRDefault="00202A91" w:rsidP="001E5EB6">
      <w:pPr>
        <w:ind w:firstLineChars="50" w:firstLine="105"/>
        <w:rPr>
          <w:rFonts w:asciiTheme="minorEastAsia" w:hAnsiTheme="minorEastAsia"/>
          <w:rPrChange w:id="73" w:author="德永　百花" w:date="2026-02-12T17:35:00Z">
            <w:rPr>
              <w:rFonts w:asciiTheme="minorEastAsia" w:hAnsiTheme="minorEastAsia"/>
            </w:rPr>
          </w:rPrChange>
        </w:rPr>
      </w:pPr>
      <w:r w:rsidRPr="00CC0C34">
        <w:rPr>
          <w:rFonts w:asciiTheme="minorEastAsia" w:hAnsiTheme="minorEastAsia" w:hint="eastAsia"/>
          <w:rPrChange w:id="74" w:author="德永　百花" w:date="2026-02-12T17:35:00Z">
            <w:rPr>
              <w:rFonts w:asciiTheme="minorEastAsia" w:hAnsiTheme="minorEastAsia" w:hint="eastAsia"/>
            </w:rPr>
          </w:rPrChange>
        </w:rPr>
        <w:t>(5)</w:t>
      </w:r>
      <w:r w:rsidR="007E38DF" w:rsidRPr="00CC0C34">
        <w:rPr>
          <w:rFonts w:asciiTheme="minorEastAsia" w:hAnsiTheme="minorEastAsia" w:hint="eastAsia"/>
          <w:rPrChange w:id="75" w:author="德永　百花" w:date="2026-02-12T17:35:00Z">
            <w:rPr>
              <w:rFonts w:asciiTheme="minorEastAsia" w:hAnsiTheme="minorEastAsia" w:hint="eastAsia"/>
            </w:rPr>
          </w:rPrChange>
        </w:rPr>
        <w:t xml:space="preserve">　</w:t>
      </w:r>
      <w:r w:rsidRPr="00CC0C34">
        <w:rPr>
          <w:rFonts w:asciiTheme="minorEastAsia" w:hAnsiTheme="minorEastAsia" w:hint="eastAsia"/>
          <w:rPrChange w:id="76" w:author="德永　百花" w:date="2026-02-12T17:35:00Z">
            <w:rPr>
              <w:rFonts w:asciiTheme="minorEastAsia" w:hAnsiTheme="minorEastAsia" w:hint="eastAsia"/>
            </w:rPr>
          </w:rPrChange>
        </w:rPr>
        <w:t>消費税及び地方消費税を完納していること。</w:t>
      </w:r>
    </w:p>
    <w:p w14:paraId="6391F20F" w14:textId="343EF0EC" w:rsidR="00DB0908" w:rsidRPr="00CC0C34" w:rsidRDefault="00DB0908" w:rsidP="00DB0908">
      <w:pPr>
        <w:ind w:firstLineChars="50" w:firstLine="105"/>
        <w:rPr>
          <w:rFonts w:asciiTheme="minorEastAsia" w:hAnsiTheme="minorEastAsia"/>
          <w:rPrChange w:id="77" w:author="德永　百花" w:date="2026-02-12T17:35:00Z">
            <w:rPr>
              <w:rFonts w:asciiTheme="minorEastAsia" w:hAnsiTheme="minorEastAsia"/>
            </w:rPr>
          </w:rPrChange>
        </w:rPr>
      </w:pPr>
      <w:r w:rsidRPr="00CC0C34">
        <w:rPr>
          <w:rFonts w:asciiTheme="minorEastAsia" w:hAnsiTheme="minorEastAsia" w:hint="eastAsia"/>
          <w:rPrChange w:id="78" w:author="德永　百花" w:date="2026-02-12T17:35:00Z">
            <w:rPr>
              <w:rFonts w:asciiTheme="minorEastAsia" w:hAnsiTheme="minorEastAsia" w:hint="eastAsia"/>
            </w:rPr>
          </w:rPrChange>
        </w:rPr>
        <w:t xml:space="preserve">(6)　</w:t>
      </w:r>
      <w:r w:rsidRPr="00CC0C34">
        <w:rPr>
          <w:rFonts w:asciiTheme="minorEastAsia" w:hAnsiTheme="minorEastAsia" w:hint="eastAsia"/>
          <w:rPrChange w:id="79" w:author="德永　百花" w:date="2026-02-12T17:35:00Z">
            <w:rPr>
              <w:rFonts w:asciiTheme="minorEastAsia" w:hAnsiTheme="minorEastAsia" w:hint="eastAsia"/>
              <w:highlight w:val="yellow"/>
            </w:rPr>
          </w:rPrChange>
        </w:rPr>
        <w:t>医薬品販売業及び高圧ガス販売業の認可を受けていること。</w:t>
      </w:r>
    </w:p>
    <w:p w14:paraId="6DAD4FBE" w14:textId="08D0A1CF" w:rsidR="00F75FFE" w:rsidRPr="00CC0C34" w:rsidRDefault="00F75FFE" w:rsidP="00F75FFE">
      <w:pPr>
        <w:ind w:leftChars="50" w:left="630" w:hangingChars="250" w:hanging="525"/>
        <w:rPr>
          <w:rFonts w:asciiTheme="minorEastAsia" w:hAnsiTheme="minorEastAsia"/>
          <w:rPrChange w:id="80" w:author="德永　百花" w:date="2026-02-12T17:35:00Z">
            <w:rPr>
              <w:rFonts w:asciiTheme="minorEastAsia" w:hAnsiTheme="minorEastAsia"/>
            </w:rPr>
          </w:rPrChange>
        </w:rPr>
      </w:pPr>
      <w:r w:rsidRPr="00CC0C34">
        <w:rPr>
          <w:rFonts w:asciiTheme="minorEastAsia" w:hAnsiTheme="minorEastAsia" w:hint="eastAsia"/>
          <w:rPrChange w:id="81" w:author="德永　百花" w:date="2026-02-12T17:35:00Z">
            <w:rPr>
              <w:rFonts w:asciiTheme="minorEastAsia" w:hAnsiTheme="minorEastAsia" w:hint="eastAsia"/>
            </w:rPr>
          </w:rPrChange>
        </w:rPr>
        <w:t>(</w:t>
      </w:r>
      <w:r w:rsidRPr="00CC0C34">
        <w:rPr>
          <w:rFonts w:asciiTheme="minorEastAsia" w:hAnsiTheme="minorEastAsia"/>
          <w:rPrChange w:id="82" w:author="德永　百花" w:date="2026-02-12T17:35:00Z">
            <w:rPr>
              <w:rFonts w:asciiTheme="minorEastAsia" w:hAnsiTheme="minorEastAsia"/>
            </w:rPr>
          </w:rPrChange>
        </w:rPr>
        <w:t>7)</w:t>
      </w:r>
      <w:r w:rsidRPr="00CC0C34">
        <w:rPr>
          <w:rFonts w:asciiTheme="minorEastAsia" w:hAnsiTheme="minorEastAsia" w:hint="eastAsia"/>
          <w:rPrChange w:id="83" w:author="德永　百花" w:date="2026-02-12T17:35:00Z">
            <w:rPr>
              <w:rFonts w:asciiTheme="minorEastAsia" w:hAnsiTheme="minorEastAsia" w:hint="eastAsia"/>
            </w:rPr>
          </w:rPrChange>
        </w:rPr>
        <w:t xml:space="preserve">　</w:t>
      </w:r>
      <w:r w:rsidRPr="00CC0C34">
        <w:rPr>
          <w:rFonts w:asciiTheme="minorEastAsia" w:hAnsiTheme="minorEastAsia" w:hint="eastAsia"/>
          <w:rPrChange w:id="84" w:author="德永　百花" w:date="2026-02-12T17:35:00Z">
            <w:rPr>
              <w:rFonts w:asciiTheme="minorEastAsia" w:hAnsiTheme="minorEastAsia" w:hint="eastAsia"/>
              <w:highlight w:val="yellow"/>
            </w:rPr>
          </w:rPrChange>
        </w:rPr>
        <w:t>液化酸素、液化窒素に関する供給証明書（正本</w:t>
      </w:r>
      <w:r w:rsidRPr="00CC0C34">
        <w:rPr>
          <w:rFonts w:asciiTheme="minorEastAsia" w:hAnsiTheme="minorEastAsia"/>
          <w:rPrChange w:id="85" w:author="德永　百花" w:date="2026-02-12T17:35:00Z">
            <w:rPr>
              <w:rFonts w:asciiTheme="minorEastAsia" w:hAnsiTheme="minorEastAsia"/>
              <w:highlight w:val="yellow"/>
            </w:rPr>
          </w:rPrChange>
        </w:rPr>
        <w:t>）</w:t>
      </w:r>
      <w:r w:rsidRPr="00CC0C34">
        <w:rPr>
          <w:rFonts w:asciiTheme="minorEastAsia" w:hAnsiTheme="minorEastAsia" w:hint="eastAsia"/>
          <w:rPrChange w:id="86" w:author="德永　百花" w:date="2026-02-12T17:35:00Z">
            <w:rPr>
              <w:rFonts w:asciiTheme="minorEastAsia" w:hAnsiTheme="minorEastAsia" w:hint="eastAsia"/>
              <w:highlight w:val="yellow"/>
            </w:rPr>
          </w:rPrChange>
        </w:rPr>
        <w:t>を各２メーカー提出可能であること。</w:t>
      </w:r>
    </w:p>
    <w:p w14:paraId="710007EE" w14:textId="386ED1FD" w:rsidR="00DB0908" w:rsidRPr="00CC0C34" w:rsidRDefault="00DB0908" w:rsidP="00DB0908">
      <w:pPr>
        <w:ind w:firstLineChars="50" w:firstLine="105"/>
        <w:rPr>
          <w:rFonts w:asciiTheme="minorEastAsia" w:hAnsiTheme="minorEastAsia"/>
          <w:rPrChange w:id="87" w:author="德永　百花" w:date="2026-02-12T17:35:00Z">
            <w:rPr>
              <w:rFonts w:asciiTheme="minorEastAsia" w:hAnsiTheme="minorEastAsia"/>
            </w:rPr>
          </w:rPrChange>
        </w:rPr>
      </w:pPr>
      <w:r w:rsidRPr="00CC0C34">
        <w:rPr>
          <w:rFonts w:asciiTheme="minorEastAsia" w:hAnsiTheme="minorEastAsia" w:hint="eastAsia"/>
          <w:rPrChange w:id="88" w:author="德永　百花" w:date="2026-02-12T17:35:00Z">
            <w:rPr>
              <w:rFonts w:asciiTheme="minorEastAsia" w:hAnsiTheme="minorEastAsia" w:hint="eastAsia"/>
            </w:rPr>
          </w:rPrChange>
        </w:rPr>
        <w:t>(</w:t>
      </w:r>
      <w:r w:rsidR="00F75FFE" w:rsidRPr="00CC0C34">
        <w:rPr>
          <w:rFonts w:asciiTheme="minorEastAsia" w:hAnsiTheme="minorEastAsia" w:hint="eastAsia"/>
          <w:rPrChange w:id="89" w:author="德永　百花" w:date="2026-02-12T17:35:00Z">
            <w:rPr>
              <w:rFonts w:asciiTheme="minorEastAsia" w:hAnsiTheme="minorEastAsia" w:hint="eastAsia"/>
            </w:rPr>
          </w:rPrChange>
        </w:rPr>
        <w:t>8</w:t>
      </w:r>
      <w:r w:rsidRPr="00CC0C34">
        <w:rPr>
          <w:rFonts w:asciiTheme="minorEastAsia" w:hAnsiTheme="minorEastAsia" w:hint="eastAsia"/>
          <w:rPrChange w:id="90" w:author="德永　百花" w:date="2026-02-12T17:35:00Z">
            <w:rPr>
              <w:rFonts w:asciiTheme="minorEastAsia" w:hAnsiTheme="minorEastAsia" w:hint="eastAsia"/>
            </w:rPr>
          </w:rPrChange>
        </w:rPr>
        <w:t xml:space="preserve">)  </w:t>
      </w:r>
      <w:r w:rsidRPr="00CC0C34">
        <w:rPr>
          <w:rFonts w:asciiTheme="minorEastAsia" w:hAnsiTheme="minorEastAsia" w:hint="eastAsia"/>
          <w:rPrChange w:id="91" w:author="德永　百花" w:date="2026-02-12T17:35:00Z">
            <w:rPr>
              <w:rFonts w:asciiTheme="minorEastAsia" w:hAnsiTheme="minorEastAsia" w:hint="eastAsia"/>
              <w:highlight w:val="yellow"/>
            </w:rPr>
          </w:rPrChange>
        </w:rPr>
        <w:t>純度99.5%以上の日本薬局方外医薬品医療用液化酸素を供給できること。</w:t>
      </w:r>
    </w:p>
    <w:p w14:paraId="293D378A" w14:textId="6ED75BE7" w:rsidR="00DB0908" w:rsidRPr="00CC0C34" w:rsidRDefault="00DB0908" w:rsidP="00DB0908">
      <w:pPr>
        <w:ind w:firstLineChars="50" w:firstLine="105"/>
        <w:rPr>
          <w:rFonts w:asciiTheme="minorEastAsia" w:hAnsiTheme="minorEastAsia"/>
          <w:rPrChange w:id="92" w:author="德永　百花" w:date="2026-02-12T17:35:00Z">
            <w:rPr>
              <w:rFonts w:asciiTheme="minorEastAsia" w:hAnsiTheme="minorEastAsia"/>
            </w:rPr>
          </w:rPrChange>
        </w:rPr>
      </w:pPr>
      <w:r w:rsidRPr="00CC0C34">
        <w:rPr>
          <w:rFonts w:asciiTheme="minorEastAsia" w:hAnsiTheme="minorEastAsia" w:hint="eastAsia"/>
          <w:rPrChange w:id="93" w:author="德永　百花" w:date="2026-02-12T17:35:00Z">
            <w:rPr>
              <w:rFonts w:asciiTheme="minorEastAsia" w:hAnsiTheme="minorEastAsia" w:hint="eastAsia"/>
            </w:rPr>
          </w:rPrChange>
        </w:rPr>
        <w:t>(</w:t>
      </w:r>
      <w:r w:rsidR="00F75FFE" w:rsidRPr="00CC0C34">
        <w:rPr>
          <w:rFonts w:asciiTheme="minorEastAsia" w:hAnsiTheme="minorEastAsia" w:hint="eastAsia"/>
          <w:rPrChange w:id="94" w:author="德永　百花" w:date="2026-02-12T17:35:00Z">
            <w:rPr>
              <w:rFonts w:asciiTheme="minorEastAsia" w:hAnsiTheme="minorEastAsia" w:hint="eastAsia"/>
            </w:rPr>
          </w:rPrChange>
        </w:rPr>
        <w:t>9</w:t>
      </w:r>
      <w:r w:rsidRPr="00CC0C34">
        <w:rPr>
          <w:rFonts w:asciiTheme="minorEastAsia" w:hAnsiTheme="minorEastAsia" w:hint="eastAsia"/>
          <w:rPrChange w:id="95" w:author="德永　百花" w:date="2026-02-12T17:35:00Z">
            <w:rPr>
              <w:rFonts w:asciiTheme="minorEastAsia" w:hAnsiTheme="minorEastAsia" w:hint="eastAsia"/>
            </w:rPr>
          </w:rPrChange>
        </w:rPr>
        <w:t xml:space="preserve">)  </w:t>
      </w:r>
      <w:r w:rsidRPr="00CC0C34">
        <w:rPr>
          <w:rFonts w:asciiTheme="minorEastAsia" w:hAnsiTheme="minorEastAsia" w:hint="eastAsia"/>
          <w:rPrChange w:id="96" w:author="德永　百花" w:date="2026-02-12T17:35:00Z">
            <w:rPr>
              <w:rFonts w:asciiTheme="minorEastAsia" w:hAnsiTheme="minorEastAsia" w:hint="eastAsia"/>
              <w:highlight w:val="yellow"/>
            </w:rPr>
          </w:rPrChange>
        </w:rPr>
        <w:t>純度99.999%以上の細胞凍結保存システム用液化窒素を供給できること。</w:t>
      </w:r>
    </w:p>
    <w:p w14:paraId="624283E6" w14:textId="18C6E79B" w:rsidR="00DB0908" w:rsidRPr="00CC0C34" w:rsidRDefault="00DB0908" w:rsidP="00DB0908">
      <w:pPr>
        <w:ind w:leftChars="50" w:left="630" w:hangingChars="250" w:hanging="525"/>
        <w:rPr>
          <w:rFonts w:asciiTheme="minorEastAsia" w:hAnsiTheme="minorEastAsia"/>
          <w:rPrChange w:id="97" w:author="德永　百花" w:date="2026-02-12T17:35:00Z">
            <w:rPr>
              <w:rFonts w:asciiTheme="minorEastAsia" w:hAnsiTheme="minorEastAsia"/>
            </w:rPr>
          </w:rPrChange>
        </w:rPr>
      </w:pPr>
      <w:r w:rsidRPr="00CC0C34">
        <w:rPr>
          <w:rFonts w:asciiTheme="minorEastAsia" w:hAnsiTheme="minorEastAsia" w:hint="eastAsia"/>
          <w:rPrChange w:id="98" w:author="德永　百花" w:date="2026-02-12T17:35:00Z">
            <w:rPr>
              <w:rFonts w:asciiTheme="minorEastAsia" w:hAnsiTheme="minorEastAsia" w:hint="eastAsia"/>
            </w:rPr>
          </w:rPrChange>
        </w:rPr>
        <w:t>(</w:t>
      </w:r>
      <w:r w:rsidR="00F75FFE" w:rsidRPr="00CC0C34">
        <w:rPr>
          <w:rFonts w:asciiTheme="minorEastAsia" w:hAnsiTheme="minorEastAsia" w:hint="eastAsia"/>
          <w:rPrChange w:id="99" w:author="德永　百花" w:date="2026-02-12T17:35:00Z">
            <w:rPr>
              <w:rFonts w:asciiTheme="minorEastAsia" w:hAnsiTheme="minorEastAsia" w:hint="eastAsia"/>
            </w:rPr>
          </w:rPrChange>
        </w:rPr>
        <w:t>10</w:t>
      </w:r>
      <w:r w:rsidRPr="00CC0C34">
        <w:rPr>
          <w:rFonts w:asciiTheme="minorEastAsia" w:hAnsiTheme="minorEastAsia" w:hint="eastAsia"/>
          <w:rPrChange w:id="100" w:author="德永　百花" w:date="2026-02-12T17:35:00Z">
            <w:rPr>
              <w:rFonts w:asciiTheme="minorEastAsia" w:hAnsiTheme="minorEastAsia" w:hint="eastAsia"/>
            </w:rPr>
          </w:rPrChange>
        </w:rPr>
        <w:t>)</w:t>
      </w:r>
      <w:r w:rsidR="00F75FFE" w:rsidRPr="00CC0C34">
        <w:rPr>
          <w:rFonts w:asciiTheme="minorEastAsia" w:hAnsiTheme="minorEastAsia"/>
          <w:rPrChange w:id="101" w:author="德永　百花" w:date="2026-02-12T17:35:00Z">
            <w:rPr>
              <w:rFonts w:asciiTheme="minorEastAsia" w:hAnsiTheme="minorEastAsia"/>
            </w:rPr>
          </w:rPrChange>
        </w:rPr>
        <w:t xml:space="preserve"> </w:t>
      </w:r>
      <w:r w:rsidR="00484CB1" w:rsidRPr="00CC0C34">
        <w:rPr>
          <w:rFonts w:hint="eastAsia"/>
          <w:rPrChange w:id="102" w:author="德永　百花" w:date="2026-02-12T17:35:00Z">
            <w:rPr>
              <w:rFonts w:hint="eastAsia"/>
            </w:rPr>
          </w:rPrChange>
        </w:rPr>
        <w:t>医療用液化酸素、細胞凍結保存システム用液化窒素及び医療用ガスについて締結した契約を、</w:t>
      </w:r>
      <w:r w:rsidR="00484CB1" w:rsidRPr="00CC0C34">
        <w:rPr>
          <w:rFonts w:hint="eastAsia"/>
          <w:rPrChange w:id="103" w:author="德永　百花" w:date="2026-02-12T17:35:00Z">
            <w:rPr>
              <w:rFonts w:hint="eastAsia"/>
              <w:highlight w:val="yellow"/>
            </w:rPr>
          </w:rPrChange>
        </w:rPr>
        <w:t>令和</w:t>
      </w:r>
      <w:r w:rsidR="00164CE3" w:rsidRPr="00CC0C34">
        <w:rPr>
          <w:rFonts w:hint="eastAsia"/>
          <w:rPrChange w:id="104" w:author="德永　百花" w:date="2026-02-12T17:35:00Z">
            <w:rPr>
              <w:rFonts w:hint="eastAsia"/>
              <w:highlight w:val="yellow"/>
            </w:rPr>
          </w:rPrChange>
        </w:rPr>
        <w:t>５</w:t>
      </w:r>
      <w:r w:rsidR="00484CB1" w:rsidRPr="00CC0C34">
        <w:rPr>
          <w:rFonts w:hint="eastAsia"/>
          <w:rPrChange w:id="105" w:author="德永　百花" w:date="2026-02-12T17:35:00Z">
            <w:rPr>
              <w:rFonts w:hint="eastAsia"/>
              <w:highlight w:val="yellow"/>
            </w:rPr>
          </w:rPrChange>
        </w:rPr>
        <w:t>年４月１日</w:t>
      </w:r>
      <w:r w:rsidR="00484CB1" w:rsidRPr="00CC0C34">
        <w:rPr>
          <w:rFonts w:hint="eastAsia"/>
          <w:rPrChange w:id="106" w:author="德永　百花" w:date="2026-02-12T17:35:00Z">
            <w:rPr>
              <w:rFonts w:hint="eastAsia"/>
            </w:rPr>
          </w:rPrChange>
        </w:rPr>
        <w:t>からこの公告の日までに、</w:t>
      </w:r>
      <w:r w:rsidR="00484CB1" w:rsidRPr="00CC0C34">
        <w:rPr>
          <w:rFonts w:hint="eastAsia"/>
          <w:szCs w:val="24"/>
          <w:rPrChange w:id="107" w:author="德永　百花" w:date="2026-02-12T17:35:00Z">
            <w:rPr>
              <w:rFonts w:hint="eastAsia"/>
              <w:szCs w:val="24"/>
            </w:rPr>
          </w:rPrChange>
        </w:rPr>
        <w:t>誠実に履行を完了した実績（複数年契約を履行中のものは１年以上、誠実に履行した実績を含む。）を有していること。</w:t>
      </w:r>
    </w:p>
    <w:p w14:paraId="35A14ABA" w14:textId="4C6BA105" w:rsidR="00202A91" w:rsidRPr="00CC0C34" w:rsidRDefault="00DB0908" w:rsidP="00DB0908">
      <w:pPr>
        <w:ind w:leftChars="12" w:left="655" w:hangingChars="300" w:hanging="630"/>
        <w:rPr>
          <w:rFonts w:asciiTheme="minorEastAsia" w:hAnsiTheme="minorEastAsia"/>
          <w:rPrChange w:id="108" w:author="德永　百花" w:date="2026-02-12T17:35:00Z">
            <w:rPr>
              <w:rFonts w:asciiTheme="minorEastAsia" w:hAnsiTheme="minorEastAsia"/>
            </w:rPr>
          </w:rPrChange>
        </w:rPr>
      </w:pPr>
      <w:r w:rsidRPr="00CC0C34">
        <w:rPr>
          <w:rFonts w:asciiTheme="minorEastAsia" w:hAnsiTheme="minorEastAsia" w:hint="eastAsia"/>
          <w:rPrChange w:id="109" w:author="德永　百花" w:date="2026-02-12T17:35:00Z">
            <w:rPr>
              <w:rFonts w:asciiTheme="minorEastAsia" w:hAnsiTheme="minorEastAsia" w:hint="eastAsia"/>
            </w:rPr>
          </w:rPrChange>
        </w:rPr>
        <w:t xml:space="preserve"> </w:t>
      </w:r>
      <w:r w:rsidR="00575CF9" w:rsidRPr="00CC0C34">
        <w:rPr>
          <w:rFonts w:asciiTheme="minorEastAsia" w:hAnsiTheme="minorEastAsia" w:hint="eastAsia"/>
          <w:rPrChange w:id="110" w:author="德永　百花" w:date="2026-02-12T17:35:00Z">
            <w:rPr>
              <w:rFonts w:asciiTheme="minorEastAsia" w:hAnsiTheme="minorEastAsia" w:hint="eastAsia"/>
            </w:rPr>
          </w:rPrChange>
        </w:rPr>
        <w:t>(</w:t>
      </w:r>
      <w:r w:rsidRPr="00CC0C34">
        <w:rPr>
          <w:rFonts w:asciiTheme="minorEastAsia" w:hAnsiTheme="minorEastAsia"/>
          <w:rPrChange w:id="111" w:author="德永　百花" w:date="2026-02-12T17:35:00Z">
            <w:rPr>
              <w:rFonts w:asciiTheme="minorEastAsia" w:hAnsiTheme="minorEastAsia"/>
            </w:rPr>
          </w:rPrChange>
        </w:rPr>
        <w:t>1</w:t>
      </w:r>
      <w:r w:rsidR="00F75FFE" w:rsidRPr="00CC0C34">
        <w:rPr>
          <w:rFonts w:asciiTheme="minorEastAsia" w:hAnsiTheme="minorEastAsia"/>
          <w:rPrChange w:id="112" w:author="德永　百花" w:date="2026-02-12T17:35:00Z">
            <w:rPr>
              <w:rFonts w:asciiTheme="minorEastAsia" w:hAnsiTheme="minorEastAsia"/>
            </w:rPr>
          </w:rPrChange>
        </w:rPr>
        <w:t>1</w:t>
      </w:r>
      <w:r w:rsidR="00202A91" w:rsidRPr="00CC0C34">
        <w:rPr>
          <w:rFonts w:asciiTheme="minorEastAsia" w:hAnsiTheme="minorEastAsia" w:hint="eastAsia"/>
          <w:rPrChange w:id="113" w:author="德永　百花" w:date="2026-02-12T17:35:00Z">
            <w:rPr>
              <w:rFonts w:asciiTheme="minorEastAsia" w:hAnsiTheme="minorEastAsia" w:hint="eastAsia"/>
            </w:rPr>
          </w:rPrChange>
        </w:rPr>
        <w:t>)</w:t>
      </w:r>
      <w:r w:rsidR="00834CA6" w:rsidRPr="00CC0C34">
        <w:rPr>
          <w:rFonts w:asciiTheme="minorEastAsia" w:hAnsiTheme="minorEastAsia" w:hint="eastAsia"/>
          <w:rPrChange w:id="114" w:author="德永　百花" w:date="2026-02-12T17:35:00Z">
            <w:rPr>
              <w:rFonts w:asciiTheme="minorEastAsia" w:hAnsiTheme="minorEastAsia" w:hint="eastAsia"/>
            </w:rPr>
          </w:rPrChange>
        </w:rPr>
        <w:t xml:space="preserve">　</w:t>
      </w:r>
      <w:r w:rsidR="00202A91" w:rsidRPr="00CC0C34">
        <w:rPr>
          <w:rFonts w:asciiTheme="minorEastAsia" w:hAnsiTheme="minorEastAsia" w:hint="eastAsia"/>
          <w:rPrChange w:id="115" w:author="德永　百花" w:date="2026-02-12T17:35:00Z">
            <w:rPr>
              <w:rFonts w:asciiTheme="minorEastAsia" w:hAnsiTheme="minorEastAsia" w:hint="eastAsia"/>
            </w:rPr>
          </w:rPrChange>
        </w:rPr>
        <w:t>この公告の日から入札執行の日までの期間において、次のアからウまでのいずれにも該当しない者であること。</w:t>
      </w:r>
    </w:p>
    <w:p w14:paraId="07BC9917" w14:textId="77777777" w:rsidR="00202A91" w:rsidRPr="00CC0C34" w:rsidRDefault="00202A91" w:rsidP="001E5EB6">
      <w:pPr>
        <w:ind w:leftChars="200" w:left="630" w:hangingChars="100" w:hanging="210"/>
        <w:rPr>
          <w:rFonts w:asciiTheme="minorEastAsia" w:hAnsiTheme="minorEastAsia"/>
          <w:rPrChange w:id="116" w:author="德永　百花" w:date="2026-02-12T17:35:00Z">
            <w:rPr>
              <w:rFonts w:asciiTheme="minorEastAsia" w:hAnsiTheme="minorEastAsia"/>
            </w:rPr>
          </w:rPrChange>
        </w:rPr>
      </w:pPr>
      <w:r w:rsidRPr="00CC0C34">
        <w:rPr>
          <w:rFonts w:asciiTheme="minorEastAsia" w:hAnsiTheme="minorEastAsia" w:hint="eastAsia"/>
          <w:rPrChange w:id="117" w:author="德永　百花" w:date="2026-02-12T17:35:00Z">
            <w:rPr>
              <w:rFonts w:asciiTheme="minorEastAsia" w:hAnsiTheme="minorEastAsia" w:hint="eastAsia"/>
            </w:rPr>
          </w:rPrChange>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14:paraId="6949C0D3" w14:textId="77777777" w:rsidR="00202A91" w:rsidRPr="00CC0C34" w:rsidRDefault="001E5EB6" w:rsidP="001E5EB6">
      <w:pPr>
        <w:ind w:leftChars="200" w:left="630" w:hangingChars="100" w:hanging="210"/>
        <w:rPr>
          <w:rFonts w:asciiTheme="minorEastAsia" w:hAnsiTheme="minorEastAsia"/>
          <w:rPrChange w:id="118" w:author="德永　百花" w:date="2026-02-12T17:35:00Z">
            <w:rPr>
              <w:rFonts w:asciiTheme="minorEastAsia" w:hAnsiTheme="minorEastAsia"/>
            </w:rPr>
          </w:rPrChange>
        </w:rPr>
      </w:pPr>
      <w:r w:rsidRPr="00CC0C34">
        <w:rPr>
          <w:rFonts w:asciiTheme="minorEastAsia" w:hAnsiTheme="minorEastAsia" w:hint="eastAsia"/>
          <w:rPrChange w:id="119" w:author="德永　百花" w:date="2026-02-12T17:35:00Z">
            <w:rPr>
              <w:rFonts w:asciiTheme="minorEastAsia" w:hAnsiTheme="minorEastAsia" w:hint="eastAsia"/>
            </w:rPr>
          </w:rPrChange>
        </w:rPr>
        <w:t>イ　大阪府暴力団排除条例に基づく公共工事等からの暴力団の排除に係る措置に関する規則（令和２年大阪府規則第61号。以下「暴力団排除措置規則」という。）第３条第１項に規定する入札参加除外者、同規則第９条第１項に規定する誓約書違反者又は同規則第３条第１項各号のいずれかに該当したと認められる者</w:t>
      </w:r>
    </w:p>
    <w:p w14:paraId="4D7744B4" w14:textId="77777777" w:rsidR="00202A91" w:rsidRPr="00CC0C34" w:rsidRDefault="00202A91" w:rsidP="001E5EB6">
      <w:pPr>
        <w:ind w:leftChars="200" w:left="630" w:hangingChars="100" w:hanging="210"/>
        <w:rPr>
          <w:rFonts w:asciiTheme="minorEastAsia" w:hAnsiTheme="minorEastAsia"/>
          <w:rPrChange w:id="120" w:author="德永　百花" w:date="2026-02-12T17:35:00Z">
            <w:rPr>
              <w:rFonts w:asciiTheme="minorEastAsia" w:hAnsiTheme="minorEastAsia"/>
            </w:rPr>
          </w:rPrChange>
        </w:rPr>
      </w:pPr>
      <w:r w:rsidRPr="00CC0C34">
        <w:rPr>
          <w:rFonts w:asciiTheme="minorEastAsia" w:hAnsiTheme="minorEastAsia" w:hint="eastAsia"/>
          <w:rPrChange w:id="121" w:author="德永　百花" w:date="2026-02-12T17:35:00Z">
            <w:rPr>
              <w:rFonts w:asciiTheme="minorEastAsia" w:hAnsiTheme="minorEastAsia" w:hint="eastAsia"/>
            </w:rPr>
          </w:rPrChange>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14:paraId="006D2C8E" w14:textId="18A0E6A7" w:rsidR="00DB0908" w:rsidRPr="00CC0C34" w:rsidRDefault="005D4136" w:rsidP="00DB0908">
      <w:pPr>
        <w:spacing w:line="300" w:lineRule="exact"/>
        <w:ind w:leftChars="51" w:left="493" w:hangingChars="184" w:hanging="386"/>
        <w:rPr>
          <w:rFonts w:asciiTheme="minorEastAsia" w:hAnsiTheme="minorEastAsia"/>
          <w:rPrChange w:id="122" w:author="德永　百花" w:date="2026-02-12T17:35:00Z">
            <w:rPr>
              <w:rFonts w:asciiTheme="minorEastAsia" w:hAnsiTheme="minorEastAsia"/>
            </w:rPr>
          </w:rPrChange>
        </w:rPr>
      </w:pPr>
      <w:r w:rsidRPr="00CC0C34">
        <w:rPr>
          <w:rFonts w:asciiTheme="minorEastAsia" w:hAnsiTheme="minorEastAsia" w:hint="eastAsia"/>
          <w:rPrChange w:id="123" w:author="德永　百花" w:date="2026-02-12T17:35:00Z">
            <w:rPr>
              <w:rFonts w:asciiTheme="minorEastAsia" w:hAnsiTheme="minorEastAsia" w:hint="eastAsia"/>
            </w:rPr>
          </w:rPrChange>
        </w:rPr>
        <w:t>(</w:t>
      </w:r>
      <w:r w:rsidR="00DB0908" w:rsidRPr="00CC0C34">
        <w:rPr>
          <w:rFonts w:asciiTheme="minorEastAsia" w:hAnsiTheme="minorEastAsia"/>
          <w:rPrChange w:id="124" w:author="德永　百花" w:date="2026-02-12T17:35:00Z">
            <w:rPr>
              <w:rFonts w:asciiTheme="minorEastAsia" w:hAnsiTheme="minorEastAsia"/>
            </w:rPr>
          </w:rPrChange>
        </w:rPr>
        <w:t>1</w:t>
      </w:r>
      <w:r w:rsidR="00F75FFE" w:rsidRPr="00CC0C34">
        <w:rPr>
          <w:rFonts w:asciiTheme="minorEastAsia" w:hAnsiTheme="minorEastAsia"/>
          <w:rPrChange w:id="125" w:author="德永　百花" w:date="2026-02-12T17:35:00Z">
            <w:rPr>
              <w:rFonts w:asciiTheme="minorEastAsia" w:hAnsiTheme="minorEastAsia"/>
            </w:rPr>
          </w:rPrChange>
        </w:rPr>
        <w:t>2</w:t>
      </w:r>
      <w:r w:rsidR="00E33D65" w:rsidRPr="00CC0C34">
        <w:rPr>
          <w:rFonts w:asciiTheme="minorEastAsia" w:hAnsiTheme="minorEastAsia" w:hint="eastAsia"/>
          <w:rPrChange w:id="126" w:author="德永　百花" w:date="2026-02-12T17:35:00Z">
            <w:rPr>
              <w:rFonts w:asciiTheme="minorEastAsia" w:hAnsiTheme="minorEastAsia" w:hint="eastAsia"/>
            </w:rPr>
          </w:rPrChange>
        </w:rPr>
        <w:t>)</w:t>
      </w:r>
      <w:r w:rsidR="001E5EB6" w:rsidRPr="00CC0C34">
        <w:rPr>
          <w:rFonts w:asciiTheme="minorEastAsia" w:hAnsiTheme="minorEastAsia" w:hint="eastAsia"/>
          <w:rPrChange w:id="127" w:author="德永　百花" w:date="2026-02-12T17:35:00Z">
            <w:rPr>
              <w:rFonts w:asciiTheme="minorEastAsia" w:hAnsiTheme="minorEastAsia" w:hint="eastAsia"/>
            </w:rPr>
          </w:rPrChange>
        </w:rPr>
        <w:t xml:space="preserve">　</w:t>
      </w:r>
      <w:r w:rsidR="001E5EB6" w:rsidRPr="00CC0C34">
        <w:rPr>
          <w:rFonts w:asciiTheme="minorEastAsia" w:hAnsiTheme="minorEastAsia" w:hint="eastAsia"/>
          <w:rPrChange w:id="128" w:author="德永　百花" w:date="2026-02-12T17:35:00Z">
            <w:rPr>
              <w:rFonts w:asciiTheme="minorEastAsia" w:hAnsiTheme="minorEastAsia" w:hint="eastAsia"/>
              <w:highlight w:val="yellow"/>
            </w:rPr>
          </w:rPrChange>
        </w:rPr>
        <w:t>令和</w:t>
      </w:r>
      <w:r w:rsidR="00164CE3" w:rsidRPr="00CC0C34">
        <w:rPr>
          <w:rFonts w:asciiTheme="minorEastAsia" w:hAnsiTheme="minorEastAsia" w:hint="eastAsia"/>
          <w:rPrChange w:id="129" w:author="德永　百花" w:date="2026-02-12T17:35:00Z">
            <w:rPr>
              <w:rFonts w:asciiTheme="minorEastAsia" w:hAnsiTheme="minorEastAsia" w:hint="eastAsia"/>
              <w:highlight w:val="yellow"/>
            </w:rPr>
          </w:rPrChange>
        </w:rPr>
        <w:t>７</w:t>
      </w:r>
      <w:r w:rsidR="001E5EB6" w:rsidRPr="00CC0C34">
        <w:rPr>
          <w:rFonts w:asciiTheme="minorEastAsia" w:hAnsiTheme="minorEastAsia" w:hint="eastAsia"/>
          <w:rPrChange w:id="130" w:author="德永　百花" w:date="2026-02-12T17:35:00Z">
            <w:rPr>
              <w:rFonts w:asciiTheme="minorEastAsia" w:hAnsiTheme="minorEastAsia" w:hint="eastAsia"/>
              <w:highlight w:val="yellow"/>
            </w:rPr>
          </w:rPrChange>
        </w:rPr>
        <w:t>・</w:t>
      </w:r>
      <w:r w:rsidR="00164CE3" w:rsidRPr="00CC0C34">
        <w:rPr>
          <w:rFonts w:asciiTheme="minorEastAsia" w:hAnsiTheme="minorEastAsia" w:hint="eastAsia"/>
          <w:rPrChange w:id="131" w:author="德永　百花" w:date="2026-02-12T17:35:00Z">
            <w:rPr>
              <w:rFonts w:asciiTheme="minorEastAsia" w:hAnsiTheme="minorEastAsia" w:hint="eastAsia"/>
              <w:highlight w:val="yellow"/>
            </w:rPr>
          </w:rPrChange>
        </w:rPr>
        <w:t>８</w:t>
      </w:r>
      <w:r w:rsidR="001E5EB6" w:rsidRPr="00CC0C34">
        <w:rPr>
          <w:rFonts w:asciiTheme="minorEastAsia" w:hAnsiTheme="minorEastAsia" w:hint="eastAsia"/>
          <w:rPrChange w:id="132" w:author="德永　百花" w:date="2026-02-12T17:35:00Z">
            <w:rPr>
              <w:rFonts w:asciiTheme="minorEastAsia" w:hAnsiTheme="minorEastAsia" w:hint="eastAsia"/>
              <w:highlight w:val="yellow"/>
            </w:rPr>
          </w:rPrChange>
        </w:rPr>
        <w:t>・</w:t>
      </w:r>
      <w:r w:rsidR="00164CE3" w:rsidRPr="00CC0C34">
        <w:rPr>
          <w:rFonts w:asciiTheme="minorEastAsia" w:hAnsiTheme="minorEastAsia" w:hint="eastAsia"/>
          <w:rPrChange w:id="133" w:author="德永　百花" w:date="2026-02-12T17:35:00Z">
            <w:rPr>
              <w:rFonts w:asciiTheme="minorEastAsia" w:hAnsiTheme="minorEastAsia" w:hint="eastAsia"/>
              <w:highlight w:val="yellow"/>
            </w:rPr>
          </w:rPrChange>
        </w:rPr>
        <w:t>９</w:t>
      </w:r>
      <w:r w:rsidR="00202A91" w:rsidRPr="00CC0C34">
        <w:rPr>
          <w:rFonts w:asciiTheme="minorEastAsia" w:hAnsiTheme="minorEastAsia" w:hint="eastAsia"/>
          <w:rPrChange w:id="134" w:author="德永　百花" w:date="2026-02-12T17:35:00Z">
            <w:rPr>
              <w:rFonts w:asciiTheme="minorEastAsia" w:hAnsiTheme="minorEastAsia" w:hint="eastAsia"/>
              <w:highlight w:val="yellow"/>
            </w:rPr>
          </w:rPrChange>
        </w:rPr>
        <w:t>年度大阪府物品・委託役務関係競争入札参加資格者名簿中</w:t>
      </w:r>
      <w:r w:rsidR="00E33D65" w:rsidRPr="00CC0C34">
        <w:rPr>
          <w:rFonts w:hAnsi="ＭＳ 明朝" w:hint="eastAsia"/>
          <w:szCs w:val="24"/>
          <w:rPrChange w:id="135" w:author="德永　百花" w:date="2026-02-12T17:35:00Z">
            <w:rPr>
              <w:rFonts w:hAnsi="ＭＳ 明朝" w:hint="eastAsia"/>
              <w:szCs w:val="24"/>
              <w:highlight w:val="yellow"/>
            </w:rPr>
          </w:rPrChange>
        </w:rPr>
        <w:t>「</w:t>
      </w:r>
      <w:r w:rsidR="00900AD4" w:rsidRPr="00CC0C34">
        <w:rPr>
          <w:rFonts w:hAnsi="ＭＳ 明朝" w:hint="eastAsia"/>
          <w:szCs w:val="24"/>
          <w:rPrChange w:id="136" w:author="德永　百花" w:date="2026-02-12T17:35:00Z">
            <w:rPr>
              <w:rFonts w:hAnsi="ＭＳ 明朝" w:hint="eastAsia"/>
              <w:szCs w:val="24"/>
              <w:highlight w:val="yellow"/>
            </w:rPr>
          </w:rPrChange>
        </w:rPr>
        <w:t>医薬品</w:t>
      </w:r>
      <w:r w:rsidR="00E33D65" w:rsidRPr="00CC0C34">
        <w:rPr>
          <w:rFonts w:hAnsi="ＭＳ 明朝" w:hint="eastAsia"/>
          <w:szCs w:val="21"/>
          <w:rPrChange w:id="137" w:author="德永　百花" w:date="2026-02-12T17:35:00Z">
            <w:rPr>
              <w:rFonts w:hAnsi="ＭＳ 明朝" w:hint="eastAsia"/>
              <w:szCs w:val="21"/>
              <w:highlight w:val="yellow"/>
            </w:rPr>
          </w:rPrChange>
        </w:rPr>
        <w:lastRenderedPageBreak/>
        <w:t>（種目コード</w:t>
      </w:r>
      <w:r w:rsidR="00900AD4" w:rsidRPr="00CC0C34">
        <w:rPr>
          <w:rFonts w:asciiTheme="minorEastAsia" w:hAnsiTheme="minorEastAsia"/>
          <w:szCs w:val="21"/>
          <w:rPrChange w:id="138" w:author="德永　百花" w:date="2026-02-12T17:35:00Z">
            <w:rPr>
              <w:rFonts w:hAnsi="ＭＳ 明朝"/>
              <w:szCs w:val="21"/>
              <w:highlight w:val="yellow"/>
            </w:rPr>
          </w:rPrChange>
        </w:rPr>
        <w:t>29</w:t>
      </w:r>
      <w:r w:rsidR="00E33D65" w:rsidRPr="00CC0C34">
        <w:rPr>
          <w:rFonts w:hAnsi="ＭＳ 明朝" w:hint="eastAsia"/>
          <w:szCs w:val="21"/>
          <w:rPrChange w:id="139" w:author="德永　百花" w:date="2026-02-12T17:35:00Z">
            <w:rPr>
              <w:rFonts w:hAnsi="ＭＳ 明朝" w:hint="eastAsia"/>
              <w:szCs w:val="21"/>
              <w:highlight w:val="yellow"/>
            </w:rPr>
          </w:rPrChange>
        </w:rPr>
        <w:t>）</w:t>
      </w:r>
      <w:r w:rsidR="00DB0908" w:rsidRPr="00CC0C34">
        <w:rPr>
          <w:rFonts w:hAnsi="ＭＳ 明朝" w:hint="eastAsia"/>
          <w:szCs w:val="21"/>
          <w:rPrChange w:id="140" w:author="德永　百花" w:date="2026-02-12T17:35:00Z">
            <w:rPr>
              <w:rFonts w:hAnsi="ＭＳ 明朝" w:hint="eastAsia"/>
              <w:szCs w:val="21"/>
              <w:highlight w:val="yellow"/>
            </w:rPr>
          </w:rPrChange>
        </w:rPr>
        <w:t>及び高圧ガス（種目コード</w:t>
      </w:r>
      <w:r w:rsidR="00DB0908" w:rsidRPr="00CC0C34">
        <w:rPr>
          <w:rFonts w:asciiTheme="minorEastAsia" w:hAnsiTheme="minorEastAsia"/>
          <w:szCs w:val="21"/>
          <w:rPrChange w:id="141" w:author="德永　百花" w:date="2026-02-12T17:35:00Z">
            <w:rPr>
              <w:rFonts w:hAnsi="ＭＳ 明朝"/>
              <w:szCs w:val="21"/>
              <w:highlight w:val="yellow"/>
            </w:rPr>
          </w:rPrChange>
        </w:rPr>
        <w:t>34</w:t>
      </w:r>
      <w:r w:rsidR="00DB0908" w:rsidRPr="00CC0C34">
        <w:rPr>
          <w:rFonts w:hAnsi="ＭＳ 明朝" w:hint="eastAsia"/>
          <w:szCs w:val="21"/>
          <w:rPrChange w:id="142" w:author="德永　百花" w:date="2026-02-12T17:35:00Z">
            <w:rPr>
              <w:rFonts w:hAnsi="ＭＳ 明朝" w:hint="eastAsia"/>
              <w:szCs w:val="21"/>
              <w:highlight w:val="yellow"/>
            </w:rPr>
          </w:rPrChange>
        </w:rPr>
        <w:t>）</w:t>
      </w:r>
      <w:r w:rsidR="00E33D65" w:rsidRPr="00CC0C34">
        <w:rPr>
          <w:rFonts w:hAnsi="ＭＳ 明朝" w:hint="eastAsia"/>
          <w:szCs w:val="24"/>
          <w:rPrChange w:id="143" w:author="德永　百花" w:date="2026-02-12T17:35:00Z">
            <w:rPr>
              <w:rFonts w:hAnsi="ＭＳ 明朝" w:hint="eastAsia"/>
              <w:szCs w:val="24"/>
              <w:highlight w:val="yellow"/>
            </w:rPr>
          </w:rPrChange>
        </w:rPr>
        <w:t>」</w:t>
      </w:r>
      <w:r w:rsidR="00202A91" w:rsidRPr="00CC0C34">
        <w:rPr>
          <w:rFonts w:asciiTheme="minorEastAsia" w:hAnsiTheme="minorEastAsia" w:hint="eastAsia"/>
          <w:rPrChange w:id="144" w:author="德永　百花" w:date="2026-02-12T17:35:00Z">
            <w:rPr>
              <w:rFonts w:asciiTheme="minorEastAsia" w:hAnsiTheme="minorEastAsia" w:hint="eastAsia"/>
            </w:rPr>
          </w:rPrChange>
        </w:rPr>
        <w:t>に登録さ</w:t>
      </w:r>
      <w:ins w:id="145" w:author="中川　諒祐" w:date="2026-02-12T14:20:00Z">
        <w:r w:rsidR="00CF2D62" w:rsidRPr="00CC0C34">
          <w:rPr>
            <w:rFonts w:asciiTheme="minorEastAsia" w:hAnsiTheme="minorEastAsia" w:hint="eastAsia"/>
            <w:rPrChange w:id="146" w:author="德永　百花" w:date="2026-02-12T17:35:00Z">
              <w:rPr>
                <w:rFonts w:asciiTheme="minorEastAsia" w:hAnsiTheme="minorEastAsia" w:hint="eastAsia"/>
              </w:rPr>
            </w:rPrChange>
          </w:rPr>
          <w:t>れ</w:t>
        </w:r>
      </w:ins>
      <w:r w:rsidR="00202A91" w:rsidRPr="00CC0C34">
        <w:rPr>
          <w:rFonts w:asciiTheme="minorEastAsia" w:hAnsiTheme="minorEastAsia" w:hint="eastAsia"/>
          <w:rPrChange w:id="147" w:author="德永　百花" w:date="2026-02-12T17:35:00Z">
            <w:rPr>
              <w:rFonts w:asciiTheme="minorEastAsia" w:hAnsiTheme="minorEastAsia" w:hint="eastAsia"/>
            </w:rPr>
          </w:rPrChange>
        </w:rPr>
        <w:t>ている者であること。</w:t>
      </w:r>
    </w:p>
    <w:p w14:paraId="7393965D" w14:textId="3846C5C3" w:rsidR="00202A91" w:rsidRPr="00CC0C34" w:rsidRDefault="00202A91" w:rsidP="00DB0908">
      <w:pPr>
        <w:spacing w:line="300" w:lineRule="exact"/>
        <w:ind w:leftChars="301" w:left="632"/>
        <w:rPr>
          <w:rFonts w:hAnsi="ＭＳ 明朝"/>
          <w:szCs w:val="24"/>
          <w:rPrChange w:id="148" w:author="德永　百花" w:date="2026-02-12T17:35:00Z">
            <w:rPr>
              <w:rFonts w:hAnsi="ＭＳ 明朝"/>
              <w:szCs w:val="24"/>
            </w:rPr>
          </w:rPrChange>
        </w:rPr>
      </w:pPr>
      <w:r w:rsidRPr="00CC0C34">
        <w:rPr>
          <w:rFonts w:asciiTheme="minorEastAsia" w:hAnsiTheme="minorEastAsia" w:hint="eastAsia"/>
          <w:rPrChange w:id="149" w:author="德永　百花" w:date="2026-02-12T17:35:00Z">
            <w:rPr>
              <w:rFonts w:asciiTheme="minorEastAsia" w:hAnsiTheme="minorEastAsia" w:hint="eastAsia"/>
            </w:rPr>
          </w:rPrChange>
        </w:rPr>
        <w:t>なお、その登録をされていない者で、本件入札に参加を希望する者は、次により資格審査を申請することができる。</w:t>
      </w:r>
    </w:p>
    <w:p w14:paraId="7FFC59FA" w14:textId="77777777" w:rsidR="00202A91" w:rsidRPr="00CC0C34" w:rsidRDefault="00202A91" w:rsidP="001E5EB6">
      <w:pPr>
        <w:ind w:firstLineChars="200" w:firstLine="420"/>
        <w:rPr>
          <w:rFonts w:asciiTheme="minorEastAsia" w:hAnsiTheme="minorEastAsia"/>
          <w:rPrChange w:id="150" w:author="德永　百花" w:date="2026-02-12T17:35:00Z">
            <w:rPr>
              <w:rFonts w:asciiTheme="minorEastAsia" w:hAnsiTheme="minorEastAsia"/>
            </w:rPr>
          </w:rPrChange>
        </w:rPr>
      </w:pPr>
      <w:r w:rsidRPr="00CC0C34">
        <w:rPr>
          <w:rFonts w:asciiTheme="minorEastAsia" w:hAnsiTheme="minorEastAsia" w:hint="eastAsia"/>
          <w:rPrChange w:id="151" w:author="德永　百花" w:date="2026-02-12T17:35:00Z">
            <w:rPr>
              <w:rFonts w:asciiTheme="minorEastAsia" w:hAnsiTheme="minorEastAsia" w:hint="eastAsia"/>
            </w:rPr>
          </w:rPrChange>
        </w:rPr>
        <w:t>ア　資格審査に関する添付書類の提出場所及び問い合わせ先</w:t>
      </w:r>
    </w:p>
    <w:p w14:paraId="0F14D71E" w14:textId="77777777" w:rsidR="00202A91" w:rsidRPr="00CC0C34" w:rsidRDefault="00202A91" w:rsidP="001E5EB6">
      <w:pPr>
        <w:ind w:firstLineChars="400" w:firstLine="840"/>
        <w:rPr>
          <w:rFonts w:asciiTheme="minorEastAsia" w:hAnsiTheme="minorEastAsia"/>
          <w:rPrChange w:id="152" w:author="德永　百花" w:date="2026-02-12T17:35:00Z">
            <w:rPr>
              <w:rFonts w:asciiTheme="minorEastAsia" w:hAnsiTheme="minorEastAsia"/>
            </w:rPr>
          </w:rPrChange>
        </w:rPr>
      </w:pPr>
      <w:r w:rsidRPr="00CC0C34">
        <w:rPr>
          <w:rFonts w:asciiTheme="minorEastAsia" w:hAnsiTheme="minorEastAsia" w:hint="eastAsia"/>
          <w:rPrChange w:id="153" w:author="德永　百花" w:date="2026-02-12T17:35:00Z">
            <w:rPr>
              <w:rFonts w:asciiTheme="minorEastAsia" w:hAnsiTheme="minorEastAsia" w:hint="eastAsia"/>
            </w:rPr>
          </w:rPrChange>
        </w:rPr>
        <w:t>〒540-8570　大阪市中央区大手前二丁目</w:t>
      </w:r>
    </w:p>
    <w:p w14:paraId="68856EDF" w14:textId="77777777" w:rsidR="00954B65" w:rsidRPr="00CC0C34" w:rsidRDefault="00202A91" w:rsidP="00954B65">
      <w:pPr>
        <w:ind w:firstLineChars="400" w:firstLine="840"/>
        <w:rPr>
          <w:rFonts w:asciiTheme="minorEastAsia" w:hAnsiTheme="minorEastAsia"/>
          <w:rPrChange w:id="154" w:author="德永　百花" w:date="2026-02-12T17:35:00Z">
            <w:rPr>
              <w:rFonts w:asciiTheme="minorEastAsia" w:hAnsiTheme="minorEastAsia"/>
            </w:rPr>
          </w:rPrChange>
        </w:rPr>
      </w:pPr>
      <w:r w:rsidRPr="00CC0C34">
        <w:rPr>
          <w:rFonts w:asciiTheme="minorEastAsia" w:hAnsiTheme="minorEastAsia" w:hint="eastAsia"/>
          <w:rPrChange w:id="155" w:author="德永　百花" w:date="2026-02-12T17:35:00Z">
            <w:rPr>
              <w:rFonts w:asciiTheme="minorEastAsia" w:hAnsiTheme="minorEastAsia" w:hint="eastAsia"/>
            </w:rPr>
          </w:rPrChange>
        </w:rPr>
        <w:t>（TEL（06）6944-6644）</w:t>
      </w:r>
    </w:p>
    <w:p w14:paraId="1FED32F8" w14:textId="61CF4B37" w:rsidR="00954B65" w:rsidRPr="00CC0C34" w:rsidRDefault="00954B65" w:rsidP="00954B65">
      <w:pPr>
        <w:ind w:firstLineChars="400" w:firstLine="840"/>
        <w:rPr>
          <w:rFonts w:asciiTheme="minorEastAsia" w:hAnsiTheme="minorEastAsia"/>
          <w:rPrChange w:id="156" w:author="德永　百花" w:date="2026-02-12T17:35:00Z">
            <w:rPr>
              <w:rFonts w:asciiTheme="minorEastAsia" w:hAnsiTheme="minorEastAsia"/>
            </w:rPr>
          </w:rPrChange>
        </w:rPr>
      </w:pPr>
      <w:r w:rsidRPr="00CC0C34">
        <w:rPr>
          <w:rFonts w:asciiTheme="minorEastAsia" w:hAnsiTheme="minorEastAsia" w:hint="eastAsia"/>
          <w:rPrChange w:id="157" w:author="德永　百花" w:date="2026-02-12T17:35:00Z">
            <w:rPr>
              <w:rFonts w:asciiTheme="minorEastAsia" w:hAnsiTheme="minorEastAsia" w:hint="eastAsia"/>
            </w:rPr>
          </w:rPrChange>
        </w:rPr>
        <w:t>大阪府総務部契約局総務委託物品課総務・資格審査グループ</w:t>
      </w:r>
    </w:p>
    <w:p w14:paraId="2850AF9F" w14:textId="2A0F16DF" w:rsidR="005D4136" w:rsidRPr="00CC0C34" w:rsidRDefault="00202A91" w:rsidP="001E5EB6">
      <w:pPr>
        <w:ind w:firstLineChars="200" w:firstLine="420"/>
        <w:rPr>
          <w:rFonts w:asciiTheme="minorEastAsia" w:hAnsiTheme="minorEastAsia"/>
          <w:rPrChange w:id="158" w:author="德永　百花" w:date="2026-02-12T17:35:00Z">
            <w:rPr>
              <w:rFonts w:asciiTheme="minorEastAsia" w:hAnsiTheme="minorEastAsia"/>
            </w:rPr>
          </w:rPrChange>
        </w:rPr>
      </w:pPr>
      <w:r w:rsidRPr="00CC0C34">
        <w:rPr>
          <w:rFonts w:asciiTheme="minorEastAsia" w:hAnsiTheme="minorEastAsia" w:hint="eastAsia"/>
          <w:rPrChange w:id="159" w:author="德永　百花" w:date="2026-02-12T17:35:00Z">
            <w:rPr>
              <w:rFonts w:asciiTheme="minorEastAsia" w:hAnsiTheme="minorEastAsia" w:hint="eastAsia"/>
            </w:rPr>
          </w:rPrChange>
        </w:rPr>
        <w:t>イ　申請の方法</w:t>
      </w:r>
    </w:p>
    <w:p w14:paraId="3A6E1C69" w14:textId="1D359DFF" w:rsidR="005D4136" w:rsidRPr="00CC0C34" w:rsidRDefault="005D4136" w:rsidP="00954B65">
      <w:pPr>
        <w:ind w:firstLineChars="300" w:firstLine="630"/>
        <w:rPr>
          <w:rFonts w:asciiTheme="minorEastAsia" w:hAnsiTheme="minorEastAsia"/>
          <w:rPrChange w:id="160" w:author="德永　百花" w:date="2026-02-12T17:35:00Z">
            <w:rPr>
              <w:rFonts w:asciiTheme="minorEastAsia" w:hAnsiTheme="minorEastAsia"/>
            </w:rPr>
          </w:rPrChange>
        </w:rPr>
      </w:pPr>
      <w:r w:rsidRPr="00CC0C34">
        <w:rPr>
          <w:rFonts w:asciiTheme="minorEastAsia" w:hAnsiTheme="minorEastAsia" w:hint="eastAsia"/>
          <w:rPrChange w:id="161" w:author="德永　百花" w:date="2026-02-12T17:35:00Z">
            <w:rPr>
              <w:rFonts w:asciiTheme="minorEastAsia" w:hAnsiTheme="minorEastAsia" w:hint="eastAsia"/>
            </w:rPr>
          </w:rPrChange>
        </w:rPr>
        <w:t xml:space="preserve">　大阪府</w:t>
      </w:r>
      <w:r w:rsidR="00202A91" w:rsidRPr="00CC0C34">
        <w:rPr>
          <w:rFonts w:asciiTheme="minorEastAsia" w:hAnsiTheme="minorEastAsia" w:hint="eastAsia"/>
          <w:rPrChange w:id="162" w:author="德永　百花" w:date="2026-02-12T17:35:00Z">
            <w:rPr>
              <w:rFonts w:asciiTheme="minorEastAsia" w:hAnsiTheme="minorEastAsia" w:hint="eastAsia"/>
            </w:rPr>
          </w:rPrChange>
        </w:rPr>
        <w:t>電子</w:t>
      </w:r>
      <w:del w:id="163" w:author="中川　諒祐" w:date="2026-02-12T14:20:00Z">
        <w:r w:rsidR="00202A91" w:rsidRPr="00CC0C34" w:rsidDel="00CF2D62">
          <w:rPr>
            <w:rFonts w:asciiTheme="minorEastAsia" w:hAnsiTheme="minorEastAsia" w:hint="eastAsia"/>
            <w:rPrChange w:id="164" w:author="德永　百花" w:date="2026-02-12T17:35:00Z">
              <w:rPr>
                <w:rFonts w:asciiTheme="minorEastAsia" w:hAnsiTheme="minorEastAsia" w:hint="eastAsia"/>
              </w:rPr>
            </w:rPrChange>
          </w:rPr>
          <w:delText>調達</w:delText>
        </w:r>
      </w:del>
      <w:ins w:id="165" w:author="中川　諒祐" w:date="2026-02-12T14:20:00Z">
        <w:r w:rsidR="00CF2D62" w:rsidRPr="00CC0C34">
          <w:rPr>
            <w:rFonts w:asciiTheme="minorEastAsia" w:hAnsiTheme="minorEastAsia" w:hint="eastAsia"/>
            <w:rPrChange w:id="166" w:author="德永　百花" w:date="2026-02-12T17:35:00Z">
              <w:rPr>
                <w:rFonts w:asciiTheme="minorEastAsia" w:hAnsiTheme="minorEastAsia" w:hint="eastAsia"/>
              </w:rPr>
            </w:rPrChange>
          </w:rPr>
          <w:t>契約</w:t>
        </w:r>
      </w:ins>
      <w:r w:rsidR="00202A91" w:rsidRPr="00CC0C34">
        <w:rPr>
          <w:rFonts w:asciiTheme="minorEastAsia" w:hAnsiTheme="minorEastAsia" w:hint="eastAsia"/>
          <w:rPrChange w:id="167" w:author="德永　百花" w:date="2026-02-12T17:35:00Z">
            <w:rPr>
              <w:rFonts w:asciiTheme="minorEastAsia" w:hAnsiTheme="minorEastAsia" w:hint="eastAsia"/>
            </w:rPr>
          </w:rPrChange>
        </w:rPr>
        <w:t>システム</w:t>
      </w:r>
    </w:p>
    <w:p w14:paraId="1F45876B" w14:textId="77777777" w:rsidR="00954B65" w:rsidRPr="00CC0C34" w:rsidRDefault="001E5EB6" w:rsidP="00954B65">
      <w:pPr>
        <w:ind w:leftChars="400" w:left="840"/>
        <w:rPr>
          <w:rFonts w:asciiTheme="minorEastAsia" w:hAnsiTheme="minorEastAsia"/>
          <w:rPrChange w:id="168" w:author="德永　百花" w:date="2026-02-12T17:35:00Z">
            <w:rPr>
              <w:rFonts w:asciiTheme="minorEastAsia" w:hAnsiTheme="minorEastAsia"/>
            </w:rPr>
          </w:rPrChange>
        </w:rPr>
      </w:pPr>
      <w:r w:rsidRPr="00CC0C34">
        <w:rPr>
          <w:rFonts w:asciiTheme="minorEastAsia" w:hAnsiTheme="minorEastAsia" w:hint="eastAsia"/>
          <w:rPrChange w:id="169" w:author="德永　百花" w:date="2026-02-12T17:35:00Z">
            <w:rPr>
              <w:rFonts w:asciiTheme="minorEastAsia" w:hAnsiTheme="minorEastAsia" w:hint="eastAsia"/>
            </w:rPr>
          </w:rPrChange>
        </w:rPr>
        <w:t>（</w:t>
      </w:r>
      <w:r w:rsidR="00CC0C34" w:rsidRPr="00CC0C34">
        <w:rPr>
          <w:rPrChange w:id="170" w:author="德永　百花" w:date="2026-02-12T17:35:00Z">
            <w:rPr/>
          </w:rPrChange>
        </w:rPr>
        <w:fldChar w:fldCharType="begin"/>
      </w:r>
      <w:r w:rsidR="00CC0C34" w:rsidRPr="00CC0C34">
        <w:rPr>
          <w:rPrChange w:id="171" w:author="德永　百花" w:date="2026-02-12T17:35:00Z">
            <w:rPr/>
          </w:rPrChange>
        </w:rPr>
        <w:instrText xml:space="preserve"> HYPERLINK "https://eawww.e-nyusatsu.pref.osaka.jp/portal/index" </w:instrText>
      </w:r>
      <w:r w:rsidR="00CC0C34" w:rsidRPr="00CC0C34">
        <w:rPr>
          <w:rPrChange w:id="172" w:author="德永　百花" w:date="2026-02-12T17:35:00Z">
            <w:rPr/>
          </w:rPrChange>
        </w:rPr>
        <w:fldChar w:fldCharType="separate"/>
      </w:r>
      <w:r w:rsidR="00954B65" w:rsidRPr="00CC0C34">
        <w:rPr>
          <w:rStyle w:val="a3"/>
          <w:rFonts w:asciiTheme="minorEastAsia" w:hAnsiTheme="minorEastAsia" w:hint="eastAsia"/>
          <w:rPrChange w:id="173" w:author="德永　百花" w:date="2026-02-12T17:35:00Z">
            <w:rPr>
              <w:rStyle w:val="a3"/>
              <w:rFonts w:asciiTheme="minorEastAsia" w:hAnsiTheme="minorEastAsia" w:hint="eastAsia"/>
            </w:rPr>
          </w:rPrChange>
        </w:rPr>
        <w:t>https://eawww.e-nyusatsu.pref.osaka.jp/portal/index</w:t>
      </w:r>
      <w:r w:rsidR="00CC0C34" w:rsidRPr="00CC0C34">
        <w:rPr>
          <w:rStyle w:val="a3"/>
          <w:rFonts w:asciiTheme="minorEastAsia" w:hAnsiTheme="minorEastAsia"/>
          <w:rPrChange w:id="174" w:author="德永　百花" w:date="2026-02-12T17:35:00Z">
            <w:rPr>
              <w:rStyle w:val="a3"/>
              <w:rFonts w:asciiTheme="minorEastAsia" w:hAnsiTheme="minorEastAsia"/>
            </w:rPr>
          </w:rPrChange>
        </w:rPr>
        <w:fldChar w:fldCharType="end"/>
      </w:r>
      <w:r w:rsidRPr="00CC0C34">
        <w:rPr>
          <w:rFonts w:asciiTheme="minorEastAsia" w:hAnsiTheme="minorEastAsia" w:hint="eastAsia"/>
          <w:rPrChange w:id="175" w:author="德永　百花" w:date="2026-02-12T17:35:00Z">
            <w:rPr>
              <w:rFonts w:asciiTheme="minorEastAsia" w:hAnsiTheme="minorEastAsia" w:hint="eastAsia"/>
            </w:rPr>
          </w:rPrChange>
        </w:rPr>
        <w:t>）において、</w:t>
      </w:r>
      <w:r w:rsidR="00954B65" w:rsidRPr="00CC0C34">
        <w:rPr>
          <w:rFonts w:asciiTheme="minorEastAsia" w:hAnsiTheme="minorEastAsia" w:hint="eastAsia"/>
          <w:rPrChange w:id="176" w:author="德永　百花" w:date="2026-02-12T17:35:00Z">
            <w:rPr>
              <w:rFonts w:asciiTheme="minorEastAsia" w:hAnsiTheme="minorEastAsia" w:hint="eastAsia"/>
            </w:rPr>
          </w:rPrChange>
        </w:rPr>
        <w:t>必要な事項を入力し、添付資料を登録して送信する。</w:t>
      </w:r>
    </w:p>
    <w:p w14:paraId="5ABF7CAC" w14:textId="50D1E4DB" w:rsidR="00202A91" w:rsidRPr="00CC0C34" w:rsidRDefault="00202A91" w:rsidP="00954B65">
      <w:pPr>
        <w:ind w:firstLineChars="200" w:firstLine="420"/>
        <w:rPr>
          <w:rFonts w:asciiTheme="minorEastAsia" w:hAnsiTheme="minorEastAsia"/>
          <w:rPrChange w:id="177" w:author="德永　百花" w:date="2026-02-12T17:35:00Z">
            <w:rPr>
              <w:rFonts w:asciiTheme="minorEastAsia" w:hAnsiTheme="minorEastAsia"/>
            </w:rPr>
          </w:rPrChange>
        </w:rPr>
      </w:pPr>
      <w:r w:rsidRPr="00CC0C34">
        <w:rPr>
          <w:rFonts w:asciiTheme="minorEastAsia" w:hAnsiTheme="minorEastAsia" w:hint="eastAsia"/>
          <w:rPrChange w:id="178" w:author="德永　百花" w:date="2026-02-12T17:35:00Z">
            <w:rPr>
              <w:rFonts w:asciiTheme="minorEastAsia" w:hAnsiTheme="minorEastAsia" w:hint="eastAsia"/>
            </w:rPr>
          </w:rPrChange>
        </w:rPr>
        <w:t>ウ　申請期限</w:t>
      </w:r>
    </w:p>
    <w:p w14:paraId="7F1EAB32" w14:textId="2A53017F" w:rsidR="00202A91" w:rsidRPr="00CC0C34" w:rsidRDefault="001E5EB6" w:rsidP="001E5EB6">
      <w:pPr>
        <w:ind w:firstLineChars="400" w:firstLine="840"/>
        <w:rPr>
          <w:rFonts w:asciiTheme="minorEastAsia" w:hAnsiTheme="minorEastAsia"/>
          <w:rPrChange w:id="179" w:author="德永　百花" w:date="2026-02-12T17:35:00Z">
            <w:rPr>
              <w:rFonts w:asciiTheme="minorEastAsia" w:hAnsiTheme="minorEastAsia"/>
            </w:rPr>
          </w:rPrChange>
        </w:rPr>
      </w:pPr>
      <w:r w:rsidRPr="00CC0C34">
        <w:rPr>
          <w:rFonts w:asciiTheme="minorEastAsia" w:hAnsiTheme="minorEastAsia" w:hint="eastAsia"/>
          <w:rPrChange w:id="180" w:author="德永　百花" w:date="2026-02-12T17:35:00Z">
            <w:rPr>
              <w:rFonts w:asciiTheme="minorEastAsia" w:hAnsiTheme="minorEastAsia" w:hint="eastAsia"/>
              <w:highlight w:val="yellow"/>
            </w:rPr>
          </w:rPrChange>
        </w:rPr>
        <w:t>令和</w:t>
      </w:r>
      <w:r w:rsidR="00164CE3" w:rsidRPr="00CC0C34">
        <w:rPr>
          <w:rFonts w:asciiTheme="minorEastAsia" w:hAnsiTheme="minorEastAsia" w:hint="eastAsia"/>
          <w:rPrChange w:id="181" w:author="德永　百花" w:date="2026-02-12T17:35:00Z">
            <w:rPr>
              <w:rFonts w:asciiTheme="minorEastAsia" w:hAnsiTheme="minorEastAsia" w:hint="eastAsia"/>
              <w:highlight w:val="yellow"/>
            </w:rPr>
          </w:rPrChange>
        </w:rPr>
        <w:t>８</w:t>
      </w:r>
      <w:r w:rsidR="00202A91" w:rsidRPr="00CC0C34">
        <w:rPr>
          <w:rFonts w:asciiTheme="minorEastAsia" w:hAnsiTheme="minorEastAsia" w:hint="eastAsia"/>
          <w:rPrChange w:id="182" w:author="德永　百花" w:date="2026-02-12T17:35:00Z">
            <w:rPr>
              <w:rFonts w:asciiTheme="minorEastAsia" w:hAnsiTheme="minorEastAsia" w:hint="eastAsia"/>
              <w:highlight w:val="yellow"/>
            </w:rPr>
          </w:rPrChange>
        </w:rPr>
        <w:t>年</w:t>
      </w:r>
      <w:r w:rsidR="00164CE3" w:rsidRPr="00CC0C34">
        <w:rPr>
          <w:rFonts w:asciiTheme="minorEastAsia" w:hAnsiTheme="minorEastAsia" w:hint="eastAsia"/>
          <w:rPrChange w:id="183" w:author="德永　百花" w:date="2026-02-12T17:35:00Z">
            <w:rPr>
              <w:rFonts w:asciiTheme="minorEastAsia" w:hAnsiTheme="minorEastAsia" w:hint="eastAsia"/>
              <w:highlight w:val="yellow"/>
            </w:rPr>
          </w:rPrChange>
        </w:rPr>
        <w:t>３</w:t>
      </w:r>
      <w:r w:rsidR="00202A91" w:rsidRPr="00CC0C34">
        <w:rPr>
          <w:rFonts w:asciiTheme="minorEastAsia" w:hAnsiTheme="minorEastAsia" w:hint="eastAsia"/>
          <w:rPrChange w:id="184" w:author="德永　百花" w:date="2026-02-12T17:35:00Z">
            <w:rPr>
              <w:rFonts w:asciiTheme="minorEastAsia" w:hAnsiTheme="minorEastAsia" w:hint="eastAsia"/>
              <w:highlight w:val="yellow"/>
            </w:rPr>
          </w:rPrChange>
        </w:rPr>
        <w:t>月</w:t>
      </w:r>
      <w:r w:rsidR="00164CE3" w:rsidRPr="00CC0C34">
        <w:rPr>
          <w:rFonts w:asciiTheme="minorEastAsia" w:hAnsiTheme="minorEastAsia" w:hint="eastAsia"/>
          <w:rPrChange w:id="185" w:author="德永　百花" w:date="2026-02-12T17:35:00Z">
            <w:rPr>
              <w:rFonts w:asciiTheme="minorEastAsia" w:hAnsiTheme="minorEastAsia" w:hint="eastAsia"/>
              <w:highlight w:val="yellow"/>
            </w:rPr>
          </w:rPrChange>
        </w:rPr>
        <w:t>３</w:t>
      </w:r>
      <w:r w:rsidR="00202A91" w:rsidRPr="00CC0C34">
        <w:rPr>
          <w:rFonts w:asciiTheme="minorEastAsia" w:hAnsiTheme="minorEastAsia" w:hint="eastAsia"/>
          <w:rPrChange w:id="186" w:author="德永　百花" w:date="2026-02-12T17:35:00Z">
            <w:rPr>
              <w:rFonts w:asciiTheme="minorEastAsia" w:hAnsiTheme="minorEastAsia" w:hint="eastAsia"/>
              <w:highlight w:val="yellow"/>
            </w:rPr>
          </w:rPrChange>
        </w:rPr>
        <w:t>日</w:t>
      </w:r>
      <w:r w:rsidR="00BE2315" w:rsidRPr="00CC0C34">
        <w:rPr>
          <w:rFonts w:asciiTheme="minorEastAsia" w:hAnsiTheme="minorEastAsia" w:hint="eastAsia"/>
          <w:rPrChange w:id="187" w:author="德永　百花" w:date="2026-02-12T17:35:00Z">
            <w:rPr>
              <w:rFonts w:asciiTheme="minorEastAsia" w:hAnsiTheme="minorEastAsia" w:hint="eastAsia"/>
              <w:highlight w:val="yellow"/>
            </w:rPr>
          </w:rPrChange>
        </w:rPr>
        <w:t>（</w:t>
      </w:r>
      <w:r w:rsidR="00471286" w:rsidRPr="00CC0C34">
        <w:rPr>
          <w:rFonts w:asciiTheme="minorEastAsia" w:hAnsiTheme="minorEastAsia" w:hint="eastAsia"/>
          <w:rPrChange w:id="188" w:author="德永　百花" w:date="2026-02-12T17:35:00Z">
            <w:rPr>
              <w:rFonts w:asciiTheme="minorEastAsia" w:hAnsiTheme="minorEastAsia" w:hint="eastAsia"/>
              <w:highlight w:val="yellow"/>
            </w:rPr>
          </w:rPrChange>
        </w:rPr>
        <w:t>火</w:t>
      </w:r>
      <w:r w:rsidR="00BE2315" w:rsidRPr="00CC0C34">
        <w:rPr>
          <w:rFonts w:asciiTheme="minorEastAsia" w:hAnsiTheme="minorEastAsia" w:hint="eastAsia"/>
          <w:rPrChange w:id="189" w:author="德永　百花" w:date="2026-02-12T17:35:00Z">
            <w:rPr>
              <w:rFonts w:asciiTheme="minorEastAsia" w:hAnsiTheme="minorEastAsia" w:hint="eastAsia"/>
              <w:highlight w:val="yellow"/>
            </w:rPr>
          </w:rPrChange>
        </w:rPr>
        <w:t>）</w:t>
      </w:r>
      <w:r w:rsidR="00202A91" w:rsidRPr="00CC0C34">
        <w:rPr>
          <w:rFonts w:asciiTheme="minorEastAsia" w:hAnsiTheme="minorEastAsia" w:hint="eastAsia"/>
          <w:rPrChange w:id="190" w:author="德永　百花" w:date="2026-02-12T17:35:00Z">
            <w:rPr>
              <w:rFonts w:asciiTheme="minorEastAsia" w:hAnsiTheme="minorEastAsia" w:hint="eastAsia"/>
              <w:highlight w:val="yellow"/>
            </w:rPr>
          </w:rPrChange>
        </w:rPr>
        <w:t>午後４時</w:t>
      </w:r>
    </w:p>
    <w:p w14:paraId="035A9E0E" w14:textId="77777777" w:rsidR="00202A91" w:rsidRPr="00CC0C34" w:rsidRDefault="00202A91" w:rsidP="001E5EB6">
      <w:pPr>
        <w:ind w:firstLineChars="200" w:firstLine="420"/>
        <w:rPr>
          <w:rFonts w:asciiTheme="minorEastAsia" w:hAnsiTheme="minorEastAsia"/>
          <w:rPrChange w:id="191" w:author="德永　百花" w:date="2026-02-12T17:35:00Z">
            <w:rPr>
              <w:rFonts w:asciiTheme="minorEastAsia" w:hAnsiTheme="minorEastAsia"/>
            </w:rPr>
          </w:rPrChange>
        </w:rPr>
      </w:pPr>
      <w:r w:rsidRPr="00CC0C34">
        <w:rPr>
          <w:rFonts w:asciiTheme="minorEastAsia" w:hAnsiTheme="minorEastAsia" w:hint="eastAsia"/>
          <w:rPrChange w:id="192" w:author="德永　百花" w:date="2026-02-12T17:35:00Z">
            <w:rPr>
              <w:rFonts w:asciiTheme="minorEastAsia" w:hAnsiTheme="minorEastAsia" w:hint="eastAsia"/>
            </w:rPr>
          </w:rPrChange>
        </w:rPr>
        <w:t>エ　その他</w:t>
      </w:r>
    </w:p>
    <w:p w14:paraId="466E2ED1" w14:textId="63B27798" w:rsidR="00202A91" w:rsidRPr="00CC0C34" w:rsidRDefault="00202A91" w:rsidP="001E5EB6">
      <w:pPr>
        <w:ind w:firstLineChars="400" w:firstLine="840"/>
        <w:rPr>
          <w:rFonts w:asciiTheme="minorEastAsia" w:hAnsiTheme="minorEastAsia"/>
          <w:rPrChange w:id="193" w:author="德永　百花" w:date="2026-02-12T17:35:00Z">
            <w:rPr>
              <w:rFonts w:asciiTheme="minorEastAsia" w:hAnsiTheme="minorEastAsia"/>
            </w:rPr>
          </w:rPrChange>
        </w:rPr>
      </w:pPr>
      <w:r w:rsidRPr="00CC0C34">
        <w:rPr>
          <w:rFonts w:asciiTheme="minorEastAsia" w:hAnsiTheme="minorEastAsia" w:hint="eastAsia"/>
          <w:rPrChange w:id="194" w:author="德永　百花" w:date="2026-02-12T17:35:00Z">
            <w:rPr>
              <w:rFonts w:asciiTheme="minorEastAsia" w:hAnsiTheme="minorEastAsia" w:hint="eastAsia"/>
            </w:rPr>
          </w:rPrChange>
        </w:rPr>
        <w:t>詳細は、イの</w:t>
      </w:r>
      <w:r w:rsidR="000B3F12" w:rsidRPr="00CC0C34">
        <w:rPr>
          <w:rFonts w:asciiTheme="minorEastAsia" w:hAnsiTheme="minorEastAsia" w:hint="eastAsia"/>
          <w:rPrChange w:id="195" w:author="德永　百花" w:date="2026-02-12T17:35:00Z">
            <w:rPr>
              <w:rFonts w:asciiTheme="minorEastAsia" w:hAnsiTheme="minorEastAsia" w:hint="eastAsia"/>
            </w:rPr>
          </w:rPrChange>
        </w:rPr>
        <w:t>大阪府電子</w:t>
      </w:r>
      <w:del w:id="196" w:author="中川　諒祐" w:date="2026-02-12T14:20:00Z">
        <w:r w:rsidR="000B3F12" w:rsidRPr="00CC0C34" w:rsidDel="00CF2D62">
          <w:rPr>
            <w:rFonts w:asciiTheme="minorEastAsia" w:hAnsiTheme="minorEastAsia" w:hint="eastAsia"/>
            <w:rPrChange w:id="197" w:author="德永　百花" w:date="2026-02-12T17:35:00Z">
              <w:rPr>
                <w:rFonts w:asciiTheme="minorEastAsia" w:hAnsiTheme="minorEastAsia" w:hint="eastAsia"/>
              </w:rPr>
            </w:rPrChange>
          </w:rPr>
          <w:delText>調達</w:delText>
        </w:r>
      </w:del>
      <w:ins w:id="198" w:author="中川　諒祐" w:date="2026-02-12T14:20:00Z">
        <w:r w:rsidR="00CF2D62" w:rsidRPr="00CC0C34">
          <w:rPr>
            <w:rFonts w:asciiTheme="minorEastAsia" w:hAnsiTheme="minorEastAsia" w:hint="eastAsia"/>
            <w:rPrChange w:id="199" w:author="德永　百花" w:date="2026-02-12T17:35:00Z">
              <w:rPr>
                <w:rFonts w:asciiTheme="minorEastAsia" w:hAnsiTheme="minorEastAsia" w:hint="eastAsia"/>
              </w:rPr>
            </w:rPrChange>
          </w:rPr>
          <w:t>契約</w:t>
        </w:r>
      </w:ins>
      <w:r w:rsidR="00C31223" w:rsidRPr="00CC0C34">
        <w:rPr>
          <w:rFonts w:asciiTheme="minorEastAsia" w:hAnsiTheme="minorEastAsia" w:hint="eastAsia"/>
          <w:rPrChange w:id="200" w:author="德永　百花" w:date="2026-02-12T17:35:00Z">
            <w:rPr>
              <w:rFonts w:asciiTheme="minorEastAsia" w:hAnsiTheme="minorEastAsia" w:hint="eastAsia"/>
            </w:rPr>
          </w:rPrChange>
        </w:rPr>
        <w:t>システム</w:t>
      </w:r>
      <w:r w:rsidRPr="00CC0C34">
        <w:rPr>
          <w:rFonts w:asciiTheme="minorEastAsia" w:hAnsiTheme="minorEastAsia" w:hint="eastAsia"/>
          <w:rPrChange w:id="201" w:author="德永　百花" w:date="2026-02-12T17:35:00Z">
            <w:rPr>
              <w:rFonts w:asciiTheme="minorEastAsia" w:hAnsiTheme="minorEastAsia" w:hint="eastAsia"/>
            </w:rPr>
          </w:rPrChange>
        </w:rPr>
        <w:t>の説明による。</w:t>
      </w:r>
    </w:p>
    <w:p w14:paraId="0C06D674" w14:textId="77777777" w:rsidR="00202A91" w:rsidRPr="00CC0C34" w:rsidRDefault="00202A91" w:rsidP="00202A91">
      <w:pPr>
        <w:rPr>
          <w:rFonts w:asciiTheme="minorEastAsia" w:hAnsiTheme="minorEastAsia"/>
          <w:rPrChange w:id="202" w:author="德永　百花" w:date="2026-02-12T17:35:00Z">
            <w:rPr>
              <w:rFonts w:asciiTheme="minorEastAsia" w:hAnsiTheme="minorEastAsia"/>
            </w:rPr>
          </w:rPrChange>
        </w:rPr>
      </w:pPr>
    </w:p>
    <w:p w14:paraId="7D5DE166" w14:textId="77777777" w:rsidR="00202A91" w:rsidRPr="00CC0C34" w:rsidRDefault="00202A91" w:rsidP="00202A91">
      <w:pPr>
        <w:rPr>
          <w:rFonts w:asciiTheme="minorEastAsia" w:hAnsiTheme="minorEastAsia"/>
          <w:rPrChange w:id="203" w:author="德永　百花" w:date="2026-02-12T17:35:00Z">
            <w:rPr>
              <w:rFonts w:asciiTheme="minorEastAsia" w:hAnsiTheme="minorEastAsia"/>
            </w:rPr>
          </w:rPrChange>
        </w:rPr>
      </w:pPr>
      <w:r w:rsidRPr="00CC0C34">
        <w:rPr>
          <w:rFonts w:asciiTheme="minorEastAsia" w:hAnsiTheme="minorEastAsia" w:hint="eastAsia"/>
          <w:rPrChange w:id="204" w:author="德永　百花" w:date="2026-02-12T17:35:00Z">
            <w:rPr>
              <w:rFonts w:asciiTheme="minorEastAsia" w:hAnsiTheme="minorEastAsia" w:hint="eastAsia"/>
            </w:rPr>
          </w:rPrChange>
        </w:rPr>
        <w:t>３　入札参加資格審査の手続</w:t>
      </w:r>
    </w:p>
    <w:p w14:paraId="159D0E47" w14:textId="77777777" w:rsidR="001530A4" w:rsidRPr="00CC0C34" w:rsidRDefault="001530A4" w:rsidP="001E5EB6">
      <w:pPr>
        <w:ind w:leftChars="100" w:left="210" w:firstLineChars="100" w:firstLine="210"/>
        <w:rPr>
          <w:rFonts w:asciiTheme="minorEastAsia" w:hAnsiTheme="minorEastAsia"/>
          <w:rPrChange w:id="205" w:author="德永　百花" w:date="2026-02-12T17:35:00Z">
            <w:rPr>
              <w:rFonts w:asciiTheme="minorEastAsia" w:hAnsiTheme="minorEastAsia"/>
            </w:rPr>
          </w:rPrChange>
        </w:rPr>
      </w:pPr>
      <w:r w:rsidRPr="00CC0C34">
        <w:rPr>
          <w:rFonts w:asciiTheme="minorEastAsia" w:hAnsiTheme="minorEastAsia" w:hint="eastAsia"/>
          <w:rPrChange w:id="206" w:author="德永　百花" w:date="2026-02-12T17:35:00Z">
            <w:rPr>
              <w:rFonts w:asciiTheme="minorEastAsia" w:hAnsiTheme="minorEastAsia" w:hint="eastAsia"/>
            </w:rPr>
          </w:rPrChange>
        </w:rPr>
        <w:t>この一般競争入札に参加を希望する者は、入札参加資格の有無の審査を受けるため、３(3)</w:t>
      </w:r>
      <w:r w:rsidR="00CF4BD3" w:rsidRPr="00CC0C34">
        <w:rPr>
          <w:rFonts w:asciiTheme="minorEastAsia" w:hAnsiTheme="minorEastAsia" w:hint="eastAsia"/>
          <w:rPrChange w:id="207" w:author="德永　百花" w:date="2026-02-12T17:35:00Z">
            <w:rPr>
              <w:rFonts w:asciiTheme="minorEastAsia" w:hAnsiTheme="minorEastAsia" w:hint="eastAsia"/>
            </w:rPr>
          </w:rPrChange>
        </w:rPr>
        <w:t>ウ</w:t>
      </w:r>
      <w:r w:rsidRPr="00CC0C34">
        <w:rPr>
          <w:rFonts w:asciiTheme="minorEastAsia" w:hAnsiTheme="minorEastAsia" w:hint="eastAsia"/>
          <w:rPrChange w:id="208" w:author="德永　百花" w:date="2026-02-12T17:35:00Z">
            <w:rPr>
              <w:rFonts w:asciiTheme="minorEastAsia" w:hAnsiTheme="minorEastAsia" w:hint="eastAsia"/>
            </w:rPr>
          </w:rPrChange>
        </w:rPr>
        <w:t>に掲げる書類（以下「申請書類」という。）を３(3)アの期限までに提出し、確認を受けなければならない。</w:t>
      </w:r>
      <w:r w:rsidR="00D54614" w:rsidRPr="00CC0C34">
        <w:rPr>
          <w:rFonts w:asciiTheme="minorEastAsia" w:hAnsiTheme="minorEastAsia" w:hint="eastAsia"/>
          <w:rPrChange w:id="209" w:author="德永　百花" w:date="2026-02-12T17:35:00Z">
            <w:rPr>
              <w:rFonts w:asciiTheme="minorEastAsia" w:hAnsiTheme="minorEastAsia" w:hint="eastAsia"/>
            </w:rPr>
          </w:rPrChange>
        </w:rPr>
        <w:t>なお、</w:t>
      </w:r>
      <w:r w:rsidRPr="00CC0C34">
        <w:rPr>
          <w:rFonts w:asciiTheme="minorEastAsia" w:hAnsiTheme="minorEastAsia" w:hint="eastAsia"/>
          <w:rPrChange w:id="210" w:author="德永　百花" w:date="2026-02-12T17:35:00Z">
            <w:rPr>
              <w:rFonts w:asciiTheme="minorEastAsia" w:hAnsiTheme="minorEastAsia" w:hint="eastAsia"/>
            </w:rPr>
          </w:rPrChange>
        </w:rPr>
        <w:t>期限までに申請書類を提出しなかった者及び入札参加資格があると認められなかった者は、この入札に参加することができない。</w:t>
      </w:r>
    </w:p>
    <w:p w14:paraId="453975F6" w14:textId="77777777" w:rsidR="00C31223" w:rsidRPr="00CC0C34" w:rsidRDefault="00202A91" w:rsidP="001E5EB6">
      <w:pPr>
        <w:ind w:firstLineChars="50" w:firstLine="105"/>
        <w:rPr>
          <w:rFonts w:asciiTheme="minorEastAsia" w:hAnsiTheme="minorEastAsia"/>
          <w:rPrChange w:id="211" w:author="德永　百花" w:date="2026-02-12T17:35:00Z">
            <w:rPr>
              <w:rFonts w:asciiTheme="minorEastAsia" w:hAnsiTheme="minorEastAsia"/>
            </w:rPr>
          </w:rPrChange>
        </w:rPr>
      </w:pPr>
      <w:r w:rsidRPr="00CC0C34">
        <w:rPr>
          <w:rFonts w:asciiTheme="minorEastAsia" w:hAnsiTheme="minorEastAsia" w:hint="eastAsia"/>
          <w:rPrChange w:id="212" w:author="德永　百花" w:date="2026-02-12T17:35:00Z">
            <w:rPr>
              <w:rFonts w:asciiTheme="minorEastAsia" w:hAnsiTheme="minorEastAsia" w:hint="eastAsia"/>
            </w:rPr>
          </w:rPrChange>
        </w:rPr>
        <w:t xml:space="preserve">(1)　</w:t>
      </w:r>
      <w:r w:rsidR="00C31223" w:rsidRPr="00CC0C34">
        <w:rPr>
          <w:rFonts w:asciiTheme="minorEastAsia" w:hAnsiTheme="minorEastAsia" w:hint="eastAsia"/>
          <w:rPrChange w:id="213" w:author="德永　百花" w:date="2026-02-12T17:35:00Z">
            <w:rPr>
              <w:rFonts w:asciiTheme="minorEastAsia" w:hAnsiTheme="minorEastAsia" w:hint="eastAsia"/>
            </w:rPr>
          </w:rPrChange>
        </w:rPr>
        <w:t>交付期間</w:t>
      </w:r>
    </w:p>
    <w:p w14:paraId="486F32BC" w14:textId="2AA3987A" w:rsidR="00C31223" w:rsidRPr="00CC0C34" w:rsidRDefault="001E5EB6" w:rsidP="001E5EB6">
      <w:pPr>
        <w:ind w:firstLineChars="300" w:firstLine="630"/>
        <w:rPr>
          <w:rFonts w:asciiTheme="minorEastAsia" w:hAnsiTheme="minorEastAsia"/>
          <w:rPrChange w:id="214" w:author="德永　百花" w:date="2026-02-12T17:35:00Z">
            <w:rPr>
              <w:rFonts w:asciiTheme="minorEastAsia" w:hAnsiTheme="minorEastAsia"/>
            </w:rPr>
          </w:rPrChange>
        </w:rPr>
      </w:pPr>
      <w:r w:rsidRPr="00CC0C34">
        <w:rPr>
          <w:rFonts w:asciiTheme="minorEastAsia" w:hAnsiTheme="minorEastAsia" w:hint="eastAsia"/>
          <w:rPrChange w:id="215" w:author="德永　百花" w:date="2026-02-12T17:35:00Z">
            <w:rPr>
              <w:rFonts w:asciiTheme="minorEastAsia" w:hAnsiTheme="minorEastAsia" w:hint="eastAsia"/>
              <w:highlight w:val="yellow"/>
            </w:rPr>
          </w:rPrChange>
        </w:rPr>
        <w:t>令和</w:t>
      </w:r>
      <w:r w:rsidR="00164CE3" w:rsidRPr="00CC0C34">
        <w:rPr>
          <w:rFonts w:asciiTheme="minorEastAsia" w:hAnsiTheme="minorEastAsia" w:hint="eastAsia"/>
          <w:rPrChange w:id="216" w:author="德永　百花" w:date="2026-02-12T17:35:00Z">
            <w:rPr>
              <w:rFonts w:asciiTheme="minorEastAsia" w:hAnsiTheme="minorEastAsia" w:hint="eastAsia"/>
              <w:highlight w:val="yellow"/>
            </w:rPr>
          </w:rPrChange>
        </w:rPr>
        <w:t>８</w:t>
      </w:r>
      <w:r w:rsidRPr="00CC0C34">
        <w:rPr>
          <w:rFonts w:asciiTheme="minorEastAsia" w:hAnsiTheme="minorEastAsia" w:hint="eastAsia"/>
          <w:rPrChange w:id="217" w:author="德永　百花" w:date="2026-02-12T17:35:00Z">
            <w:rPr>
              <w:rFonts w:asciiTheme="minorEastAsia" w:hAnsiTheme="minorEastAsia" w:hint="eastAsia"/>
              <w:highlight w:val="yellow"/>
            </w:rPr>
          </w:rPrChange>
        </w:rPr>
        <w:t>年</w:t>
      </w:r>
      <w:r w:rsidR="00DB0908" w:rsidRPr="00CC0C34">
        <w:rPr>
          <w:rFonts w:asciiTheme="minorEastAsia" w:hAnsiTheme="minorEastAsia" w:hint="eastAsia"/>
          <w:rPrChange w:id="218" w:author="德永　百花" w:date="2026-02-12T17:35:00Z">
            <w:rPr>
              <w:rFonts w:asciiTheme="minorEastAsia" w:hAnsiTheme="minorEastAsia" w:hint="eastAsia"/>
              <w:highlight w:val="yellow"/>
            </w:rPr>
          </w:rPrChange>
        </w:rPr>
        <w:t>２</w:t>
      </w:r>
      <w:r w:rsidRPr="00CC0C34">
        <w:rPr>
          <w:rFonts w:asciiTheme="minorEastAsia" w:hAnsiTheme="minorEastAsia" w:hint="eastAsia"/>
          <w:rPrChange w:id="219" w:author="德永　百花" w:date="2026-02-12T17:35:00Z">
            <w:rPr>
              <w:rFonts w:asciiTheme="minorEastAsia" w:hAnsiTheme="minorEastAsia" w:hint="eastAsia"/>
              <w:highlight w:val="yellow"/>
            </w:rPr>
          </w:rPrChange>
        </w:rPr>
        <w:t>月</w:t>
      </w:r>
      <w:r w:rsidR="00164CE3" w:rsidRPr="00CC0C34">
        <w:rPr>
          <w:rFonts w:asciiTheme="minorEastAsia" w:hAnsiTheme="minorEastAsia" w:hint="eastAsia"/>
          <w:rPrChange w:id="220" w:author="德永　百花" w:date="2026-02-12T17:35:00Z">
            <w:rPr>
              <w:rFonts w:asciiTheme="minorEastAsia" w:hAnsiTheme="minorEastAsia" w:hint="eastAsia"/>
              <w:highlight w:val="yellow"/>
            </w:rPr>
          </w:rPrChange>
        </w:rPr>
        <w:t>13</w:t>
      </w:r>
      <w:r w:rsidRPr="00CC0C34">
        <w:rPr>
          <w:rFonts w:asciiTheme="minorEastAsia" w:hAnsiTheme="minorEastAsia" w:hint="eastAsia"/>
          <w:rPrChange w:id="221" w:author="德永　百花" w:date="2026-02-12T17:35:00Z">
            <w:rPr>
              <w:rFonts w:asciiTheme="minorEastAsia" w:hAnsiTheme="minorEastAsia" w:hint="eastAsia"/>
              <w:highlight w:val="yellow"/>
            </w:rPr>
          </w:rPrChange>
        </w:rPr>
        <w:t>日（</w:t>
      </w:r>
      <w:r w:rsidR="00164CE3" w:rsidRPr="00CC0C34">
        <w:rPr>
          <w:rFonts w:asciiTheme="minorEastAsia" w:hAnsiTheme="minorEastAsia" w:hint="eastAsia"/>
          <w:rPrChange w:id="222" w:author="德永　百花" w:date="2026-02-12T17:35:00Z">
            <w:rPr>
              <w:rFonts w:asciiTheme="minorEastAsia" w:hAnsiTheme="minorEastAsia" w:hint="eastAsia"/>
              <w:highlight w:val="yellow"/>
            </w:rPr>
          </w:rPrChange>
        </w:rPr>
        <w:t>金</w:t>
      </w:r>
      <w:r w:rsidRPr="00CC0C34">
        <w:rPr>
          <w:rFonts w:asciiTheme="minorEastAsia" w:hAnsiTheme="minorEastAsia" w:hint="eastAsia"/>
          <w:rPrChange w:id="223" w:author="德永　百花" w:date="2026-02-12T17:35:00Z">
            <w:rPr>
              <w:rFonts w:asciiTheme="minorEastAsia" w:hAnsiTheme="minorEastAsia" w:hint="eastAsia"/>
              <w:highlight w:val="yellow"/>
            </w:rPr>
          </w:rPrChange>
        </w:rPr>
        <w:t>）午前10時から</w:t>
      </w:r>
      <w:r w:rsidR="00DB0908" w:rsidRPr="00CC0C34">
        <w:rPr>
          <w:rFonts w:asciiTheme="minorEastAsia" w:hAnsiTheme="minorEastAsia" w:hint="eastAsia"/>
          <w:rPrChange w:id="224" w:author="德永　百花" w:date="2026-02-12T17:35:00Z">
            <w:rPr>
              <w:rFonts w:asciiTheme="minorEastAsia" w:hAnsiTheme="minorEastAsia" w:hint="eastAsia"/>
              <w:highlight w:val="yellow"/>
            </w:rPr>
          </w:rPrChange>
        </w:rPr>
        <w:t>同</w:t>
      </w:r>
      <w:r w:rsidR="00164CE3" w:rsidRPr="00CC0C34">
        <w:rPr>
          <w:rFonts w:asciiTheme="minorEastAsia" w:hAnsiTheme="minorEastAsia" w:hint="eastAsia"/>
          <w:rPrChange w:id="225" w:author="德永　百花" w:date="2026-02-12T17:35:00Z">
            <w:rPr>
              <w:rFonts w:asciiTheme="minorEastAsia" w:hAnsiTheme="minorEastAsia" w:hint="eastAsia"/>
              <w:highlight w:val="yellow"/>
            </w:rPr>
          </w:rPrChange>
        </w:rPr>
        <w:t>年３</w:t>
      </w:r>
      <w:r w:rsidRPr="00CC0C34">
        <w:rPr>
          <w:rFonts w:asciiTheme="minorEastAsia" w:hAnsiTheme="minorEastAsia" w:hint="eastAsia"/>
          <w:rPrChange w:id="226" w:author="德永　百花" w:date="2026-02-12T17:35:00Z">
            <w:rPr>
              <w:rFonts w:asciiTheme="minorEastAsia" w:hAnsiTheme="minorEastAsia" w:hint="eastAsia"/>
              <w:highlight w:val="yellow"/>
            </w:rPr>
          </w:rPrChange>
        </w:rPr>
        <w:t>月</w:t>
      </w:r>
      <w:r w:rsidR="00164CE3" w:rsidRPr="00CC0C34">
        <w:rPr>
          <w:rFonts w:asciiTheme="minorEastAsia" w:hAnsiTheme="minorEastAsia" w:hint="eastAsia"/>
          <w:rPrChange w:id="227" w:author="德永　百花" w:date="2026-02-12T17:35:00Z">
            <w:rPr>
              <w:rFonts w:asciiTheme="minorEastAsia" w:hAnsiTheme="minorEastAsia" w:hint="eastAsia"/>
              <w:highlight w:val="yellow"/>
            </w:rPr>
          </w:rPrChange>
        </w:rPr>
        <w:t>９</w:t>
      </w:r>
      <w:r w:rsidRPr="00CC0C34">
        <w:rPr>
          <w:rFonts w:asciiTheme="minorEastAsia" w:hAnsiTheme="minorEastAsia" w:hint="eastAsia"/>
          <w:rPrChange w:id="228" w:author="德永　百花" w:date="2026-02-12T17:35:00Z">
            <w:rPr>
              <w:rFonts w:asciiTheme="minorEastAsia" w:hAnsiTheme="minorEastAsia" w:hint="eastAsia"/>
              <w:highlight w:val="yellow"/>
            </w:rPr>
          </w:rPrChange>
        </w:rPr>
        <w:t>日（</w:t>
      </w:r>
      <w:r w:rsidR="00DB0908" w:rsidRPr="00CC0C34">
        <w:rPr>
          <w:rFonts w:asciiTheme="minorEastAsia" w:hAnsiTheme="minorEastAsia" w:hint="eastAsia"/>
          <w:rPrChange w:id="229" w:author="德永　百花" w:date="2026-02-12T17:35:00Z">
            <w:rPr>
              <w:rFonts w:asciiTheme="minorEastAsia" w:hAnsiTheme="minorEastAsia" w:hint="eastAsia"/>
              <w:highlight w:val="yellow"/>
            </w:rPr>
          </w:rPrChange>
        </w:rPr>
        <w:t>月</w:t>
      </w:r>
      <w:r w:rsidRPr="00CC0C34">
        <w:rPr>
          <w:rFonts w:asciiTheme="minorEastAsia" w:hAnsiTheme="minorEastAsia" w:hint="eastAsia"/>
          <w:rPrChange w:id="230" w:author="德永　百花" w:date="2026-02-12T17:35:00Z">
            <w:rPr>
              <w:rFonts w:asciiTheme="minorEastAsia" w:hAnsiTheme="minorEastAsia" w:hint="eastAsia"/>
              <w:highlight w:val="yellow"/>
            </w:rPr>
          </w:rPrChange>
        </w:rPr>
        <w:t>）午後５時まで</w:t>
      </w:r>
    </w:p>
    <w:p w14:paraId="6CFA445D" w14:textId="77777777" w:rsidR="001C5C38" w:rsidRPr="00CC0C34" w:rsidRDefault="001C5C38" w:rsidP="001E5EB6">
      <w:pPr>
        <w:ind w:firstLineChars="50" w:firstLine="105"/>
        <w:rPr>
          <w:rFonts w:asciiTheme="minorEastAsia" w:hAnsiTheme="minorEastAsia"/>
          <w:rPrChange w:id="231" w:author="德永　百花" w:date="2026-02-12T17:35:00Z">
            <w:rPr>
              <w:rFonts w:asciiTheme="minorEastAsia" w:hAnsiTheme="minorEastAsia"/>
            </w:rPr>
          </w:rPrChange>
        </w:rPr>
      </w:pPr>
      <w:r w:rsidRPr="00CC0C34">
        <w:rPr>
          <w:rFonts w:asciiTheme="minorEastAsia" w:hAnsiTheme="minorEastAsia" w:hint="eastAsia"/>
          <w:rPrChange w:id="232" w:author="德永　百花" w:date="2026-02-12T17:35:00Z">
            <w:rPr>
              <w:rFonts w:asciiTheme="minorEastAsia" w:hAnsiTheme="minorEastAsia" w:hint="eastAsia"/>
            </w:rPr>
          </w:rPrChange>
        </w:rPr>
        <w:t>(2)　交付方法</w:t>
      </w:r>
    </w:p>
    <w:p w14:paraId="581D9D78" w14:textId="3CBFB6B0" w:rsidR="001E5EB6" w:rsidRPr="00CC0C34" w:rsidRDefault="001E5EB6" w:rsidP="001E5EB6">
      <w:pPr>
        <w:ind w:firstLineChars="300" w:firstLine="630"/>
        <w:rPr>
          <w:rFonts w:asciiTheme="minorEastAsia" w:hAnsiTheme="minorEastAsia"/>
          <w:color w:val="FF0000"/>
          <w:rPrChange w:id="233" w:author="德永　百花" w:date="2026-02-12T17:35:00Z">
            <w:rPr>
              <w:rFonts w:asciiTheme="minorEastAsia" w:hAnsiTheme="minorEastAsia"/>
              <w:color w:val="FF0000"/>
            </w:rPr>
          </w:rPrChange>
        </w:rPr>
      </w:pPr>
      <w:r w:rsidRPr="00CC0C34">
        <w:rPr>
          <w:rFonts w:asciiTheme="minorEastAsia" w:hAnsiTheme="minorEastAsia" w:hint="eastAsia"/>
          <w:rPrChange w:id="234" w:author="德永　百花" w:date="2026-02-12T17:35:00Z">
            <w:rPr>
              <w:rFonts w:asciiTheme="minorEastAsia" w:hAnsiTheme="minorEastAsia" w:hint="eastAsia"/>
            </w:rPr>
          </w:rPrChange>
        </w:rPr>
        <w:t>大阪</w:t>
      </w:r>
      <w:r w:rsidR="00900AD4" w:rsidRPr="00CC0C34">
        <w:rPr>
          <w:rFonts w:asciiTheme="minorEastAsia" w:hAnsiTheme="minorEastAsia" w:hint="eastAsia"/>
          <w:rPrChange w:id="235" w:author="德永　百花" w:date="2026-02-12T17:35:00Z">
            <w:rPr>
              <w:rFonts w:asciiTheme="minorEastAsia" w:hAnsiTheme="minorEastAsia" w:hint="eastAsia"/>
            </w:rPr>
          </w:rPrChange>
        </w:rPr>
        <w:t>国際がん</w:t>
      </w:r>
      <w:r w:rsidRPr="00CC0C34">
        <w:rPr>
          <w:rFonts w:asciiTheme="minorEastAsia" w:hAnsiTheme="minorEastAsia" w:hint="eastAsia"/>
          <w:rPrChange w:id="236" w:author="德永　百花" w:date="2026-02-12T17:35:00Z">
            <w:rPr>
              <w:rFonts w:asciiTheme="minorEastAsia" w:hAnsiTheme="minorEastAsia" w:hint="eastAsia"/>
            </w:rPr>
          </w:rPrChange>
        </w:rPr>
        <w:t>センター</w:t>
      </w:r>
      <w:r w:rsidR="00AB2465" w:rsidRPr="00CC0C34">
        <w:rPr>
          <w:rFonts w:asciiTheme="minorEastAsia" w:hAnsiTheme="minorEastAsia" w:hint="eastAsia"/>
          <w:rPrChange w:id="237" w:author="德永　百花" w:date="2026-02-12T17:35:00Z">
            <w:rPr>
              <w:rFonts w:asciiTheme="minorEastAsia" w:hAnsiTheme="minorEastAsia" w:hint="eastAsia"/>
            </w:rPr>
          </w:rPrChange>
        </w:rPr>
        <w:t>のホームページ</w:t>
      </w:r>
      <w:r w:rsidRPr="00CC0C34">
        <w:rPr>
          <w:rFonts w:asciiTheme="minorEastAsia" w:hAnsiTheme="minorEastAsia" w:hint="eastAsia"/>
          <w:rPrChange w:id="238" w:author="德永　百花" w:date="2026-02-12T17:35:00Z">
            <w:rPr>
              <w:rFonts w:asciiTheme="minorEastAsia" w:hAnsiTheme="minorEastAsia" w:hint="eastAsia"/>
            </w:rPr>
          </w:rPrChange>
        </w:rPr>
        <w:t>より交付する。</w:t>
      </w:r>
    </w:p>
    <w:p w14:paraId="11981A3D" w14:textId="6DFFF337" w:rsidR="00A432B9" w:rsidRPr="00CC0C34" w:rsidRDefault="001E5EB6" w:rsidP="00A432B9">
      <w:pPr>
        <w:ind w:firstLineChars="300" w:firstLine="630"/>
        <w:rPr>
          <w:color w:val="000000"/>
          <w:rPrChange w:id="239" w:author="德永　百花" w:date="2026-02-12T17:35:00Z">
            <w:rPr>
              <w:color w:val="000000"/>
            </w:rPr>
          </w:rPrChange>
        </w:rPr>
      </w:pPr>
      <w:r w:rsidRPr="00CC0C34">
        <w:rPr>
          <w:rFonts w:asciiTheme="minorEastAsia" w:hAnsiTheme="minorEastAsia" w:hint="eastAsia"/>
          <w:rPrChange w:id="240" w:author="德永　百花" w:date="2026-02-12T17:35:00Z">
            <w:rPr>
              <w:rFonts w:asciiTheme="minorEastAsia" w:hAnsiTheme="minorEastAsia" w:hint="eastAsia"/>
            </w:rPr>
          </w:rPrChange>
        </w:rPr>
        <w:t>ホームページURL：</w:t>
      </w:r>
      <w:r w:rsidR="00900AD4" w:rsidRPr="00CC0C34">
        <w:rPr>
          <w:rPrChange w:id="241" w:author="德永　百花" w:date="2026-02-12T17:35:00Z">
            <w:rPr/>
          </w:rPrChange>
        </w:rPr>
        <w:t>http</w:t>
      </w:r>
      <w:r w:rsidR="00E2313A" w:rsidRPr="00CC0C34">
        <w:rPr>
          <w:rPrChange w:id="242" w:author="德永　百花" w:date="2026-02-12T17:35:00Z">
            <w:rPr/>
          </w:rPrChange>
        </w:rPr>
        <w:t>s</w:t>
      </w:r>
      <w:r w:rsidR="00900AD4" w:rsidRPr="00CC0C34">
        <w:rPr>
          <w:rPrChange w:id="243" w:author="德永　百花" w:date="2026-02-12T17:35:00Z">
            <w:rPr/>
          </w:rPrChange>
        </w:rPr>
        <w:t>://oic</w:t>
      </w:r>
      <w:r w:rsidR="00900AD4" w:rsidRPr="00CC0C34">
        <w:rPr>
          <w:color w:val="000000"/>
          <w:rPrChange w:id="244" w:author="德永　百花" w:date="2026-02-12T17:35:00Z">
            <w:rPr>
              <w:color w:val="000000"/>
            </w:rPr>
          </w:rPrChange>
        </w:rPr>
        <w:t>i.jp/</w:t>
      </w:r>
      <w:r w:rsidR="00900AD4" w:rsidRPr="00CC0C34">
        <w:rPr>
          <w:rFonts w:hint="eastAsia"/>
          <w:color w:val="000000"/>
          <w:rPrChange w:id="245" w:author="德永　百花" w:date="2026-02-12T17:35:00Z">
            <w:rPr>
              <w:rFonts w:hint="eastAsia"/>
              <w:color w:val="000000"/>
            </w:rPr>
          </w:rPrChange>
        </w:rPr>
        <w:t>center/</w:t>
      </w:r>
      <w:r w:rsidR="00900AD4" w:rsidRPr="00CC0C34">
        <w:rPr>
          <w:color w:val="000000"/>
          <w:rPrChange w:id="246" w:author="德永　百花" w:date="2026-02-12T17:35:00Z">
            <w:rPr>
              <w:color w:val="000000"/>
            </w:rPr>
          </w:rPrChange>
        </w:rPr>
        <w:t>news/?newscat=bid</w:t>
      </w:r>
    </w:p>
    <w:p w14:paraId="38011B08" w14:textId="6EC0ECAE" w:rsidR="001C5C38" w:rsidRPr="00CC0C34" w:rsidRDefault="001E5EB6" w:rsidP="001E5EB6">
      <w:pPr>
        <w:ind w:leftChars="200" w:left="420" w:firstLineChars="100" w:firstLine="210"/>
        <w:rPr>
          <w:rFonts w:asciiTheme="minorEastAsia" w:hAnsiTheme="minorEastAsia"/>
          <w:rPrChange w:id="247" w:author="德永　百花" w:date="2026-02-12T17:35:00Z">
            <w:rPr>
              <w:rFonts w:asciiTheme="minorEastAsia" w:hAnsiTheme="minorEastAsia"/>
            </w:rPr>
          </w:rPrChange>
        </w:rPr>
      </w:pPr>
      <w:r w:rsidRPr="00CC0C34">
        <w:rPr>
          <w:rFonts w:asciiTheme="minorEastAsia" w:hAnsiTheme="minorEastAsia" w:hint="eastAsia"/>
          <w:rPrChange w:id="248" w:author="德永　百花" w:date="2026-02-12T17:35:00Z">
            <w:rPr>
              <w:rFonts w:asciiTheme="minorEastAsia" w:hAnsiTheme="minorEastAsia" w:hint="eastAsia"/>
            </w:rPr>
          </w:rPrChange>
        </w:rPr>
        <w:t>なお、ホームページによるダウンロードが困難な場合は、大阪</w:t>
      </w:r>
      <w:r w:rsidR="00900AD4" w:rsidRPr="00CC0C34">
        <w:rPr>
          <w:rFonts w:asciiTheme="minorEastAsia" w:hAnsiTheme="minorEastAsia" w:hint="eastAsia"/>
          <w:rPrChange w:id="249" w:author="德永　百花" w:date="2026-02-12T17:35:00Z">
            <w:rPr>
              <w:rFonts w:asciiTheme="minorEastAsia" w:hAnsiTheme="minorEastAsia" w:hint="eastAsia"/>
            </w:rPr>
          </w:rPrChange>
        </w:rPr>
        <w:t>国際がん</w:t>
      </w:r>
      <w:r w:rsidRPr="00CC0C34">
        <w:rPr>
          <w:rFonts w:asciiTheme="minorEastAsia" w:hAnsiTheme="minorEastAsia" w:hint="eastAsia"/>
          <w:rPrChange w:id="250" w:author="德永　百花" w:date="2026-02-12T17:35:00Z">
            <w:rPr>
              <w:rFonts w:asciiTheme="minorEastAsia" w:hAnsiTheme="minorEastAsia" w:hint="eastAsia"/>
            </w:rPr>
          </w:rPrChange>
        </w:rPr>
        <w:t>センター事務局</w:t>
      </w:r>
      <w:r w:rsidR="00A432B9" w:rsidRPr="00CC0C34">
        <w:rPr>
          <w:rFonts w:asciiTheme="minorEastAsia" w:hAnsiTheme="minorEastAsia" w:hint="eastAsia"/>
          <w:rPrChange w:id="251" w:author="德永　百花" w:date="2026-02-12T17:35:00Z">
            <w:rPr>
              <w:rFonts w:asciiTheme="minorEastAsia" w:hAnsiTheme="minorEastAsia" w:hint="eastAsia"/>
            </w:rPr>
          </w:rPrChange>
        </w:rPr>
        <w:t>施設保全</w:t>
      </w:r>
      <w:r w:rsidRPr="00CC0C34">
        <w:rPr>
          <w:rFonts w:asciiTheme="minorEastAsia" w:hAnsiTheme="minorEastAsia" w:hint="eastAsia"/>
          <w:rPrChange w:id="252" w:author="德永　百花" w:date="2026-02-12T17:35:00Z">
            <w:rPr>
              <w:rFonts w:asciiTheme="minorEastAsia" w:hAnsiTheme="minorEastAsia" w:hint="eastAsia"/>
            </w:rPr>
          </w:rPrChange>
        </w:rPr>
        <w:t>グループにて交付する。この場合の交付期間は上記(1)と同様とする。ただし、土曜日、日曜日及び祝日を除く、午前10時から正午まで及び午後１時から午後５時までとする。</w:t>
      </w:r>
    </w:p>
    <w:p w14:paraId="1D76D5E8" w14:textId="77777777" w:rsidR="001530A4" w:rsidRPr="00CC0C34" w:rsidRDefault="00321A67" w:rsidP="001E5EB6">
      <w:pPr>
        <w:ind w:firstLineChars="50" w:firstLine="105"/>
        <w:rPr>
          <w:rFonts w:asciiTheme="minorEastAsia" w:hAnsiTheme="minorEastAsia"/>
          <w:rPrChange w:id="253" w:author="德永　百花" w:date="2026-02-12T17:35:00Z">
            <w:rPr>
              <w:rFonts w:asciiTheme="minorEastAsia" w:hAnsiTheme="minorEastAsia"/>
            </w:rPr>
          </w:rPrChange>
        </w:rPr>
      </w:pPr>
      <w:r w:rsidRPr="00CC0C34">
        <w:rPr>
          <w:rFonts w:asciiTheme="minorEastAsia" w:hAnsiTheme="minorEastAsia" w:hint="eastAsia"/>
          <w:rPrChange w:id="254" w:author="德永　百花" w:date="2026-02-12T17:35:00Z">
            <w:rPr>
              <w:rFonts w:asciiTheme="minorEastAsia" w:hAnsiTheme="minorEastAsia" w:hint="eastAsia"/>
            </w:rPr>
          </w:rPrChange>
        </w:rPr>
        <w:t xml:space="preserve">(3)　</w:t>
      </w:r>
      <w:r w:rsidR="00202A91" w:rsidRPr="00CC0C34">
        <w:rPr>
          <w:rFonts w:asciiTheme="minorEastAsia" w:hAnsiTheme="minorEastAsia" w:hint="eastAsia"/>
          <w:rPrChange w:id="255" w:author="德永　百花" w:date="2026-02-12T17:35:00Z">
            <w:rPr>
              <w:rFonts w:asciiTheme="minorEastAsia" w:hAnsiTheme="minorEastAsia" w:hint="eastAsia"/>
            </w:rPr>
          </w:rPrChange>
        </w:rPr>
        <w:t>入札参加資格審査申請書類の提出期間</w:t>
      </w:r>
      <w:r w:rsidRPr="00CC0C34">
        <w:rPr>
          <w:rFonts w:asciiTheme="minorEastAsia" w:hAnsiTheme="minorEastAsia" w:hint="eastAsia"/>
          <w:rPrChange w:id="256" w:author="德永　百花" w:date="2026-02-12T17:35:00Z">
            <w:rPr>
              <w:rFonts w:asciiTheme="minorEastAsia" w:hAnsiTheme="minorEastAsia" w:hint="eastAsia"/>
            </w:rPr>
          </w:rPrChange>
        </w:rPr>
        <w:t>、提出場所及び提出書類等</w:t>
      </w:r>
    </w:p>
    <w:p w14:paraId="72F8E125" w14:textId="77777777" w:rsidR="00321A67" w:rsidRPr="00CC0C34" w:rsidRDefault="00321A67" w:rsidP="001E5EB6">
      <w:pPr>
        <w:ind w:firstLineChars="200" w:firstLine="420"/>
        <w:rPr>
          <w:rFonts w:asciiTheme="minorEastAsia" w:hAnsiTheme="minorEastAsia"/>
          <w:rPrChange w:id="257" w:author="德永　百花" w:date="2026-02-12T17:35:00Z">
            <w:rPr>
              <w:rFonts w:asciiTheme="minorEastAsia" w:hAnsiTheme="minorEastAsia"/>
            </w:rPr>
          </w:rPrChange>
        </w:rPr>
      </w:pPr>
      <w:r w:rsidRPr="00CC0C34">
        <w:rPr>
          <w:rFonts w:asciiTheme="minorEastAsia" w:hAnsiTheme="minorEastAsia" w:hint="eastAsia"/>
          <w:rPrChange w:id="258" w:author="德永　百花" w:date="2026-02-12T17:35:00Z">
            <w:rPr>
              <w:rFonts w:asciiTheme="minorEastAsia" w:hAnsiTheme="minorEastAsia" w:hint="eastAsia"/>
            </w:rPr>
          </w:rPrChange>
        </w:rPr>
        <w:t>ア</w:t>
      </w:r>
      <w:r w:rsidR="00C31223" w:rsidRPr="00CC0C34">
        <w:rPr>
          <w:rFonts w:asciiTheme="minorEastAsia" w:hAnsiTheme="minorEastAsia" w:hint="eastAsia"/>
          <w:rPrChange w:id="259" w:author="德永　百花" w:date="2026-02-12T17:35:00Z">
            <w:rPr>
              <w:rFonts w:asciiTheme="minorEastAsia" w:hAnsiTheme="minorEastAsia" w:hint="eastAsia"/>
            </w:rPr>
          </w:rPrChange>
        </w:rPr>
        <w:t xml:space="preserve">　</w:t>
      </w:r>
      <w:r w:rsidRPr="00CC0C34">
        <w:rPr>
          <w:rFonts w:asciiTheme="minorEastAsia" w:hAnsiTheme="minorEastAsia" w:hint="eastAsia"/>
          <w:rPrChange w:id="260" w:author="德永　百花" w:date="2026-02-12T17:35:00Z">
            <w:rPr>
              <w:rFonts w:asciiTheme="minorEastAsia" w:hAnsiTheme="minorEastAsia" w:hint="eastAsia"/>
            </w:rPr>
          </w:rPrChange>
        </w:rPr>
        <w:t>提出期間</w:t>
      </w:r>
    </w:p>
    <w:p w14:paraId="50E24DAA" w14:textId="77777777" w:rsidR="001E5EB6" w:rsidRPr="00CC0C34" w:rsidRDefault="001E5EB6" w:rsidP="001E5EB6">
      <w:pPr>
        <w:ind w:firstLineChars="400" w:firstLine="840"/>
        <w:rPr>
          <w:rFonts w:asciiTheme="minorEastAsia" w:hAnsiTheme="minorEastAsia"/>
          <w:rPrChange w:id="261" w:author="德永　百花" w:date="2026-02-12T17:35:00Z">
            <w:rPr>
              <w:rFonts w:asciiTheme="minorEastAsia" w:hAnsiTheme="minorEastAsia"/>
            </w:rPr>
          </w:rPrChange>
        </w:rPr>
      </w:pPr>
      <w:r w:rsidRPr="00CC0C34">
        <w:rPr>
          <w:rFonts w:asciiTheme="minorEastAsia" w:hAnsiTheme="minorEastAsia" w:hint="eastAsia"/>
          <w:rPrChange w:id="262" w:author="德永　百花" w:date="2026-02-12T17:35:00Z">
            <w:rPr>
              <w:rFonts w:asciiTheme="minorEastAsia" w:hAnsiTheme="minorEastAsia" w:hint="eastAsia"/>
            </w:rPr>
          </w:rPrChange>
        </w:rPr>
        <w:t>上記３(1)と同様とする。</w:t>
      </w:r>
    </w:p>
    <w:p w14:paraId="14CA4B1A" w14:textId="77777777" w:rsidR="00202A91" w:rsidRPr="00CC0C34" w:rsidRDefault="001E5EB6" w:rsidP="001E5EB6">
      <w:pPr>
        <w:ind w:leftChars="300" w:left="630" w:firstLineChars="100" w:firstLine="210"/>
        <w:rPr>
          <w:rFonts w:asciiTheme="minorEastAsia" w:hAnsiTheme="minorEastAsia"/>
          <w:rPrChange w:id="263" w:author="德永　百花" w:date="2026-02-12T17:35:00Z">
            <w:rPr>
              <w:rFonts w:asciiTheme="minorEastAsia" w:hAnsiTheme="minorEastAsia"/>
            </w:rPr>
          </w:rPrChange>
        </w:rPr>
      </w:pPr>
      <w:r w:rsidRPr="00CC0C34">
        <w:rPr>
          <w:rFonts w:asciiTheme="minorEastAsia" w:hAnsiTheme="minorEastAsia" w:hint="eastAsia"/>
          <w:rPrChange w:id="264" w:author="德永　百花" w:date="2026-02-12T17:35:00Z">
            <w:rPr>
              <w:rFonts w:asciiTheme="minorEastAsia" w:hAnsiTheme="minorEastAsia" w:hint="eastAsia"/>
            </w:rPr>
          </w:rPrChange>
        </w:rPr>
        <w:t>ただし、</w:t>
      </w:r>
      <w:r w:rsidR="00BD2DFC" w:rsidRPr="00CC0C34">
        <w:rPr>
          <w:rFonts w:asciiTheme="minorEastAsia" w:hAnsiTheme="minorEastAsia" w:hint="eastAsia"/>
          <w:rPrChange w:id="265" w:author="德永　百花" w:date="2026-02-12T17:35:00Z">
            <w:rPr>
              <w:rFonts w:asciiTheme="minorEastAsia" w:hAnsiTheme="minorEastAsia" w:hint="eastAsia"/>
            </w:rPr>
          </w:rPrChange>
        </w:rPr>
        <w:t>持参による提出の場合は、</w:t>
      </w:r>
      <w:r w:rsidRPr="00CC0C34">
        <w:rPr>
          <w:rFonts w:asciiTheme="minorEastAsia" w:hAnsiTheme="minorEastAsia" w:hint="eastAsia"/>
          <w:rPrChange w:id="266" w:author="德永　百花" w:date="2026-02-12T17:35:00Z">
            <w:rPr>
              <w:rFonts w:asciiTheme="minorEastAsia" w:hAnsiTheme="minorEastAsia" w:hint="eastAsia"/>
            </w:rPr>
          </w:rPrChange>
        </w:rPr>
        <w:t>土曜日、日曜日及び祝日を除く、午前10時から正午まで及び午後１時から午後５時まで</w:t>
      </w:r>
    </w:p>
    <w:p w14:paraId="2FAFDDD7" w14:textId="31910E0B" w:rsidR="00321A67" w:rsidRPr="00CC0C34" w:rsidRDefault="00321A67" w:rsidP="001E5EB6">
      <w:pPr>
        <w:ind w:firstLineChars="200" w:firstLine="420"/>
        <w:rPr>
          <w:rFonts w:asciiTheme="minorEastAsia" w:hAnsiTheme="minorEastAsia"/>
          <w:rPrChange w:id="267" w:author="德永　百花" w:date="2026-02-12T17:35:00Z">
            <w:rPr>
              <w:rFonts w:asciiTheme="minorEastAsia" w:hAnsiTheme="minorEastAsia"/>
            </w:rPr>
          </w:rPrChange>
        </w:rPr>
      </w:pPr>
      <w:r w:rsidRPr="00CC0C34">
        <w:rPr>
          <w:rFonts w:asciiTheme="minorEastAsia" w:hAnsiTheme="minorEastAsia" w:hint="eastAsia"/>
          <w:rPrChange w:id="268" w:author="德永　百花" w:date="2026-02-12T17:35:00Z">
            <w:rPr>
              <w:rFonts w:asciiTheme="minorEastAsia" w:hAnsiTheme="minorEastAsia" w:hint="eastAsia"/>
            </w:rPr>
          </w:rPrChange>
        </w:rPr>
        <w:t>イ　提出場所</w:t>
      </w:r>
    </w:p>
    <w:p w14:paraId="7AFC3A93" w14:textId="77777777" w:rsidR="00A432B9" w:rsidRPr="00CC0C34" w:rsidRDefault="00A432B9" w:rsidP="00A432B9">
      <w:pPr>
        <w:ind w:firstLineChars="400" w:firstLine="840"/>
        <w:rPr>
          <w:rFonts w:asciiTheme="minorEastAsia" w:hAnsiTheme="minorEastAsia"/>
          <w:rPrChange w:id="269" w:author="德永　百花" w:date="2026-02-12T17:35:00Z">
            <w:rPr>
              <w:rFonts w:asciiTheme="minorEastAsia" w:hAnsiTheme="minorEastAsia"/>
            </w:rPr>
          </w:rPrChange>
        </w:rPr>
      </w:pPr>
      <w:r w:rsidRPr="00CC0C34">
        <w:rPr>
          <w:rFonts w:asciiTheme="minorEastAsia" w:hAnsiTheme="minorEastAsia" w:hint="eastAsia"/>
          <w:rPrChange w:id="270" w:author="德永　百花" w:date="2026-02-12T17:35:00Z">
            <w:rPr>
              <w:rFonts w:asciiTheme="minorEastAsia" w:hAnsiTheme="minorEastAsia" w:hint="eastAsia"/>
            </w:rPr>
          </w:rPrChange>
        </w:rPr>
        <w:t>大阪市中央区大手前三丁目１番69号</w:t>
      </w:r>
    </w:p>
    <w:p w14:paraId="39600992" w14:textId="77777777" w:rsidR="00A432B9" w:rsidRPr="00CC0C34" w:rsidRDefault="00A432B9" w:rsidP="00A432B9">
      <w:pPr>
        <w:ind w:firstLineChars="400" w:firstLine="840"/>
        <w:rPr>
          <w:rFonts w:asciiTheme="minorEastAsia" w:hAnsiTheme="minorEastAsia"/>
          <w:rPrChange w:id="271" w:author="德永　百花" w:date="2026-02-12T17:35:00Z">
            <w:rPr>
              <w:rFonts w:asciiTheme="minorEastAsia" w:hAnsiTheme="minorEastAsia"/>
            </w:rPr>
          </w:rPrChange>
        </w:rPr>
      </w:pPr>
      <w:r w:rsidRPr="00CC0C34">
        <w:rPr>
          <w:rFonts w:asciiTheme="minorEastAsia" w:hAnsiTheme="minorEastAsia" w:hint="eastAsia"/>
          <w:rPrChange w:id="272" w:author="德永　百花" w:date="2026-02-12T17:35:00Z">
            <w:rPr>
              <w:rFonts w:asciiTheme="minorEastAsia" w:hAnsiTheme="minorEastAsia" w:hint="eastAsia"/>
            </w:rPr>
          </w:rPrChange>
        </w:rPr>
        <w:lastRenderedPageBreak/>
        <w:t>大阪国際がんセンター事務局施設保全グループ</w:t>
      </w:r>
    </w:p>
    <w:p w14:paraId="23CEDA7B" w14:textId="4FCB5567" w:rsidR="00A432B9" w:rsidRPr="00CC0C34" w:rsidRDefault="00A432B9" w:rsidP="00A432B9">
      <w:pPr>
        <w:ind w:firstLineChars="400" w:firstLine="840"/>
        <w:rPr>
          <w:rFonts w:asciiTheme="minorEastAsia" w:hAnsiTheme="minorEastAsia"/>
          <w:rPrChange w:id="273" w:author="德永　百花" w:date="2026-02-12T17:35:00Z">
            <w:rPr>
              <w:rFonts w:asciiTheme="minorEastAsia" w:hAnsiTheme="minorEastAsia"/>
            </w:rPr>
          </w:rPrChange>
        </w:rPr>
      </w:pPr>
      <w:r w:rsidRPr="00CC0C34">
        <w:rPr>
          <w:rFonts w:asciiTheme="minorEastAsia" w:hAnsiTheme="minorEastAsia" w:hint="eastAsia"/>
          <w:rPrChange w:id="274" w:author="德永　百花" w:date="2026-02-12T17:35:00Z">
            <w:rPr>
              <w:rFonts w:asciiTheme="minorEastAsia" w:hAnsiTheme="minorEastAsia" w:hint="eastAsia"/>
            </w:rPr>
          </w:rPrChange>
        </w:rPr>
        <w:t>（TEL(06)6945-1181　内線</w:t>
      </w:r>
      <w:r w:rsidRPr="00CC0C34">
        <w:rPr>
          <w:rFonts w:asciiTheme="minorEastAsia" w:hAnsiTheme="minorEastAsia" w:hint="eastAsia"/>
          <w:rPrChange w:id="275" w:author="德永　百花" w:date="2026-02-12T17:35:00Z">
            <w:rPr>
              <w:rFonts w:asciiTheme="minorEastAsia" w:hAnsiTheme="minorEastAsia" w:hint="eastAsia"/>
              <w:highlight w:val="yellow"/>
            </w:rPr>
          </w:rPrChange>
        </w:rPr>
        <w:t>512</w:t>
      </w:r>
      <w:r w:rsidR="00E2329E" w:rsidRPr="00CC0C34">
        <w:rPr>
          <w:rFonts w:asciiTheme="minorEastAsia" w:hAnsiTheme="minorEastAsia" w:hint="eastAsia"/>
          <w:rPrChange w:id="276" w:author="德永　百花" w:date="2026-02-12T17:35:00Z">
            <w:rPr>
              <w:rFonts w:asciiTheme="minorEastAsia" w:hAnsiTheme="minorEastAsia" w:hint="eastAsia"/>
              <w:highlight w:val="yellow"/>
            </w:rPr>
          </w:rPrChange>
        </w:rPr>
        <w:t>8</w:t>
      </w:r>
      <w:r w:rsidRPr="00CC0C34">
        <w:rPr>
          <w:rFonts w:asciiTheme="minorEastAsia" w:hAnsiTheme="minorEastAsia" w:hint="eastAsia"/>
          <w:rPrChange w:id="277" w:author="德永　百花" w:date="2026-02-12T17:35:00Z">
            <w:rPr>
              <w:rFonts w:asciiTheme="minorEastAsia" w:hAnsiTheme="minorEastAsia" w:hint="eastAsia"/>
            </w:rPr>
          </w:rPrChange>
        </w:rPr>
        <w:t xml:space="preserve">　Fax(06)6945-1900 ）</w:t>
      </w:r>
    </w:p>
    <w:p w14:paraId="6DE60085" w14:textId="7D7FF846" w:rsidR="00321A67" w:rsidRPr="00CC0C34" w:rsidRDefault="00321A67" w:rsidP="001E5EB6">
      <w:pPr>
        <w:ind w:firstLineChars="200" w:firstLine="420"/>
        <w:rPr>
          <w:rFonts w:asciiTheme="minorEastAsia" w:hAnsiTheme="minorEastAsia"/>
          <w:rPrChange w:id="278" w:author="德永　百花" w:date="2026-02-12T17:35:00Z">
            <w:rPr>
              <w:rFonts w:asciiTheme="minorEastAsia" w:hAnsiTheme="minorEastAsia"/>
            </w:rPr>
          </w:rPrChange>
        </w:rPr>
      </w:pPr>
      <w:r w:rsidRPr="00CC0C34">
        <w:rPr>
          <w:rFonts w:asciiTheme="minorEastAsia" w:hAnsiTheme="minorEastAsia" w:hint="eastAsia"/>
          <w:rPrChange w:id="279" w:author="德永　百花" w:date="2026-02-12T17:35:00Z">
            <w:rPr>
              <w:rFonts w:asciiTheme="minorEastAsia" w:hAnsiTheme="minorEastAsia" w:hint="eastAsia"/>
            </w:rPr>
          </w:rPrChange>
        </w:rPr>
        <w:t xml:space="preserve">ウ　</w:t>
      </w:r>
      <w:r w:rsidR="006C7EE3" w:rsidRPr="00CC0C34">
        <w:rPr>
          <w:rFonts w:asciiTheme="minorEastAsia" w:hAnsiTheme="minorEastAsia" w:hint="eastAsia"/>
          <w:rPrChange w:id="280" w:author="德永　百花" w:date="2026-02-12T17:35:00Z">
            <w:rPr>
              <w:rFonts w:asciiTheme="minorEastAsia" w:hAnsiTheme="minorEastAsia" w:hint="eastAsia"/>
            </w:rPr>
          </w:rPrChange>
        </w:rPr>
        <w:t>申請</w:t>
      </w:r>
      <w:r w:rsidRPr="00CC0C34">
        <w:rPr>
          <w:rFonts w:asciiTheme="minorEastAsia" w:hAnsiTheme="minorEastAsia" w:hint="eastAsia"/>
          <w:rPrChange w:id="281" w:author="德永　百花" w:date="2026-02-12T17:35:00Z">
            <w:rPr>
              <w:rFonts w:asciiTheme="minorEastAsia" w:hAnsiTheme="minorEastAsia" w:hint="eastAsia"/>
            </w:rPr>
          </w:rPrChange>
        </w:rPr>
        <w:t>書類</w:t>
      </w:r>
    </w:p>
    <w:p w14:paraId="2BAED019" w14:textId="15277D46" w:rsidR="00321A67" w:rsidRPr="00CC0C34" w:rsidRDefault="00321A67" w:rsidP="001E5EB6">
      <w:pPr>
        <w:ind w:firstLineChars="300" w:firstLine="630"/>
        <w:rPr>
          <w:rFonts w:asciiTheme="minorEastAsia" w:hAnsiTheme="minorEastAsia"/>
          <w:rPrChange w:id="282" w:author="德永　百花" w:date="2026-02-12T17:35:00Z">
            <w:rPr>
              <w:rFonts w:asciiTheme="minorEastAsia" w:hAnsiTheme="minorEastAsia"/>
            </w:rPr>
          </w:rPrChange>
        </w:rPr>
      </w:pPr>
      <w:r w:rsidRPr="00CC0C34">
        <w:rPr>
          <w:rFonts w:asciiTheme="minorEastAsia" w:hAnsiTheme="minorEastAsia" w:hint="eastAsia"/>
          <w:rPrChange w:id="283" w:author="德永　百花" w:date="2026-02-12T17:35:00Z">
            <w:rPr>
              <w:rFonts w:asciiTheme="minorEastAsia" w:hAnsiTheme="minorEastAsia" w:hint="eastAsia"/>
            </w:rPr>
          </w:rPrChange>
        </w:rPr>
        <w:t>(ｱ)</w:t>
      </w:r>
      <w:r w:rsidR="001E5EB6" w:rsidRPr="00CC0C34">
        <w:rPr>
          <w:rFonts w:asciiTheme="minorEastAsia" w:hAnsiTheme="minorEastAsia" w:hint="eastAsia"/>
          <w:rPrChange w:id="284" w:author="德永　百花" w:date="2026-02-12T17:35:00Z">
            <w:rPr>
              <w:rFonts w:asciiTheme="minorEastAsia" w:hAnsiTheme="minorEastAsia" w:hint="eastAsia"/>
            </w:rPr>
          </w:rPrChange>
        </w:rPr>
        <w:t xml:space="preserve">　</w:t>
      </w:r>
      <w:r w:rsidRPr="00CC0C34">
        <w:rPr>
          <w:rFonts w:asciiTheme="minorEastAsia" w:hAnsiTheme="minorEastAsia" w:hint="eastAsia"/>
          <w:rPrChange w:id="285" w:author="德永　百花" w:date="2026-02-12T17:35:00Z">
            <w:rPr>
              <w:rFonts w:asciiTheme="minorEastAsia" w:hAnsiTheme="minorEastAsia" w:hint="eastAsia"/>
            </w:rPr>
          </w:rPrChange>
        </w:rPr>
        <w:t>「一般競争入札参加資格審査申請書」（様式１号）</w:t>
      </w:r>
    </w:p>
    <w:p w14:paraId="6C722A91" w14:textId="45974356" w:rsidR="00321A67" w:rsidRPr="00CC0C34" w:rsidRDefault="00321A67" w:rsidP="001E5EB6">
      <w:pPr>
        <w:ind w:firstLineChars="300" w:firstLine="630"/>
        <w:rPr>
          <w:rFonts w:asciiTheme="minorEastAsia" w:hAnsiTheme="minorEastAsia"/>
          <w:rPrChange w:id="286" w:author="德永　百花" w:date="2026-02-12T17:35:00Z">
            <w:rPr>
              <w:rFonts w:asciiTheme="minorEastAsia" w:hAnsiTheme="minorEastAsia"/>
            </w:rPr>
          </w:rPrChange>
        </w:rPr>
      </w:pPr>
      <w:r w:rsidRPr="00CC0C34">
        <w:rPr>
          <w:rFonts w:asciiTheme="minorEastAsia" w:hAnsiTheme="minorEastAsia" w:hint="eastAsia"/>
          <w:rPrChange w:id="287" w:author="德永　百花" w:date="2026-02-12T17:35:00Z">
            <w:rPr>
              <w:rFonts w:asciiTheme="minorEastAsia" w:hAnsiTheme="minorEastAsia" w:hint="eastAsia"/>
            </w:rPr>
          </w:rPrChange>
        </w:rPr>
        <w:t>(ｲ)　「契約（取引）</w:t>
      </w:r>
      <w:r w:rsidR="00526440" w:rsidRPr="00CC0C34">
        <w:rPr>
          <w:rFonts w:asciiTheme="minorEastAsia" w:hAnsiTheme="minorEastAsia" w:hint="eastAsia"/>
          <w:rPrChange w:id="288" w:author="德永　百花" w:date="2026-02-12T17:35:00Z">
            <w:rPr>
              <w:rFonts w:asciiTheme="minorEastAsia" w:hAnsiTheme="minorEastAsia" w:hint="eastAsia"/>
            </w:rPr>
          </w:rPrChange>
        </w:rPr>
        <w:t>実績</w:t>
      </w:r>
      <w:r w:rsidRPr="00CC0C34">
        <w:rPr>
          <w:rFonts w:asciiTheme="minorEastAsia" w:hAnsiTheme="minorEastAsia" w:hint="eastAsia"/>
          <w:rPrChange w:id="289" w:author="德永　百花" w:date="2026-02-12T17:35:00Z">
            <w:rPr>
              <w:rFonts w:asciiTheme="minorEastAsia" w:hAnsiTheme="minorEastAsia" w:hint="eastAsia"/>
            </w:rPr>
          </w:rPrChange>
        </w:rPr>
        <w:t>調書</w:t>
      </w:r>
      <w:r w:rsidR="00030612" w:rsidRPr="00CC0C34">
        <w:rPr>
          <w:rFonts w:asciiTheme="minorEastAsia" w:hAnsiTheme="minorEastAsia" w:hint="eastAsia"/>
          <w:rPrChange w:id="290" w:author="德永　百花" w:date="2026-02-12T17:35:00Z">
            <w:rPr>
              <w:rFonts w:asciiTheme="minorEastAsia" w:hAnsiTheme="minorEastAsia" w:hint="eastAsia"/>
            </w:rPr>
          </w:rPrChange>
        </w:rPr>
        <w:t>）</w:t>
      </w:r>
      <w:r w:rsidR="00B1028E" w:rsidRPr="00CC0C34">
        <w:rPr>
          <w:rFonts w:asciiTheme="minorEastAsia" w:hAnsiTheme="minorEastAsia" w:hint="eastAsia"/>
          <w:rPrChange w:id="291" w:author="德永　百花" w:date="2026-02-12T17:35:00Z">
            <w:rPr>
              <w:rFonts w:asciiTheme="minorEastAsia" w:hAnsiTheme="minorEastAsia" w:hint="eastAsia"/>
            </w:rPr>
          </w:rPrChange>
        </w:rPr>
        <w:t>」（様式２</w:t>
      </w:r>
      <w:r w:rsidRPr="00CC0C34">
        <w:rPr>
          <w:rFonts w:asciiTheme="minorEastAsia" w:hAnsiTheme="minorEastAsia" w:hint="eastAsia"/>
          <w:rPrChange w:id="292" w:author="德永　百花" w:date="2026-02-12T17:35:00Z">
            <w:rPr>
              <w:rFonts w:asciiTheme="minorEastAsia" w:hAnsiTheme="minorEastAsia" w:hint="eastAsia"/>
            </w:rPr>
          </w:rPrChange>
        </w:rPr>
        <w:t>号）</w:t>
      </w:r>
    </w:p>
    <w:p w14:paraId="61CE03C3" w14:textId="347FD56C" w:rsidR="00E43298" w:rsidRPr="00CC0C34" w:rsidRDefault="002D7991" w:rsidP="00A432B9">
      <w:pPr>
        <w:ind w:firstLineChars="300" w:firstLine="630"/>
        <w:rPr>
          <w:rFonts w:asciiTheme="minorEastAsia" w:hAnsiTheme="minorEastAsia"/>
          <w:rPrChange w:id="293" w:author="德永　百花" w:date="2026-02-12T17:35:00Z">
            <w:rPr>
              <w:rFonts w:asciiTheme="minorEastAsia" w:hAnsiTheme="minorEastAsia"/>
            </w:rPr>
          </w:rPrChange>
        </w:rPr>
      </w:pPr>
      <w:r w:rsidRPr="00CC0C34">
        <w:rPr>
          <w:rFonts w:asciiTheme="minorEastAsia" w:hAnsiTheme="minorEastAsia" w:hint="eastAsia"/>
          <w:rPrChange w:id="294" w:author="德永　百花" w:date="2026-02-12T17:35:00Z">
            <w:rPr>
              <w:rFonts w:asciiTheme="minorEastAsia" w:hAnsiTheme="minorEastAsia" w:hint="eastAsia"/>
            </w:rPr>
          </w:rPrChange>
        </w:rPr>
        <w:t xml:space="preserve">(ｳ)　</w:t>
      </w:r>
      <w:r w:rsidR="00321A67" w:rsidRPr="00CC0C34">
        <w:rPr>
          <w:rFonts w:asciiTheme="minorEastAsia" w:hAnsiTheme="minorEastAsia" w:hint="eastAsia"/>
          <w:rPrChange w:id="295" w:author="德永　百花" w:date="2026-02-12T17:35:00Z">
            <w:rPr>
              <w:rFonts w:asciiTheme="minorEastAsia" w:hAnsiTheme="minorEastAsia" w:hint="eastAsia"/>
            </w:rPr>
          </w:rPrChange>
        </w:rPr>
        <w:t>契約書の写し又は契約(取引)実績に係る証明書」（様式</w:t>
      </w:r>
      <w:r w:rsidR="004B299F" w:rsidRPr="00CC0C34">
        <w:rPr>
          <w:rFonts w:asciiTheme="minorEastAsia" w:hAnsiTheme="minorEastAsia" w:hint="eastAsia"/>
          <w:rPrChange w:id="296" w:author="德永　百花" w:date="2026-02-12T17:35:00Z">
            <w:rPr>
              <w:rFonts w:asciiTheme="minorEastAsia" w:hAnsiTheme="minorEastAsia" w:hint="eastAsia"/>
            </w:rPr>
          </w:rPrChange>
        </w:rPr>
        <w:t>３</w:t>
      </w:r>
      <w:r w:rsidR="00321A67" w:rsidRPr="00CC0C34">
        <w:rPr>
          <w:rFonts w:asciiTheme="minorEastAsia" w:hAnsiTheme="minorEastAsia" w:hint="eastAsia"/>
          <w:rPrChange w:id="297" w:author="德永　百花" w:date="2026-02-12T17:35:00Z">
            <w:rPr>
              <w:rFonts w:asciiTheme="minorEastAsia" w:hAnsiTheme="minorEastAsia" w:hint="eastAsia"/>
            </w:rPr>
          </w:rPrChange>
        </w:rPr>
        <w:t>号）</w:t>
      </w:r>
      <w:r w:rsidR="00A432B9" w:rsidRPr="00CC0C34">
        <w:rPr>
          <w:rFonts w:asciiTheme="minorEastAsia" w:hAnsiTheme="minorEastAsia"/>
          <w:rPrChange w:id="298" w:author="德永　百花" w:date="2026-02-12T17:35:00Z">
            <w:rPr>
              <w:rFonts w:asciiTheme="minorEastAsia" w:hAnsiTheme="minorEastAsia"/>
            </w:rPr>
          </w:rPrChange>
        </w:rPr>
        <w:t xml:space="preserve"> </w:t>
      </w:r>
    </w:p>
    <w:p w14:paraId="37734CBF" w14:textId="61255976" w:rsidR="0088204F" w:rsidRPr="00CC0C34" w:rsidRDefault="00321A67" w:rsidP="001E5EB6">
      <w:pPr>
        <w:ind w:firstLineChars="300" w:firstLine="630"/>
        <w:rPr>
          <w:rFonts w:asciiTheme="minorEastAsia" w:hAnsiTheme="minorEastAsia"/>
          <w:rPrChange w:id="299" w:author="德永　百花" w:date="2026-02-12T17:35:00Z">
            <w:rPr>
              <w:rFonts w:asciiTheme="minorEastAsia" w:hAnsiTheme="minorEastAsia"/>
            </w:rPr>
          </w:rPrChange>
        </w:rPr>
      </w:pPr>
      <w:r w:rsidRPr="00CC0C34">
        <w:rPr>
          <w:rFonts w:asciiTheme="minorEastAsia" w:hAnsiTheme="minorEastAsia" w:hint="eastAsia"/>
          <w:rPrChange w:id="300" w:author="德永　百花" w:date="2026-02-12T17:35:00Z">
            <w:rPr>
              <w:rFonts w:asciiTheme="minorEastAsia" w:hAnsiTheme="minorEastAsia" w:hint="eastAsia"/>
            </w:rPr>
          </w:rPrChange>
        </w:rPr>
        <w:t>(</w:t>
      </w:r>
      <w:r w:rsidR="00A432B9" w:rsidRPr="00CC0C34">
        <w:rPr>
          <w:rFonts w:asciiTheme="minorEastAsia" w:hAnsiTheme="minorEastAsia" w:hint="eastAsia"/>
          <w:rPrChange w:id="301" w:author="德永　百花" w:date="2026-02-12T17:35:00Z">
            <w:rPr>
              <w:rFonts w:asciiTheme="minorEastAsia" w:hAnsiTheme="minorEastAsia" w:hint="eastAsia"/>
            </w:rPr>
          </w:rPrChange>
        </w:rPr>
        <w:t>ｴ</w:t>
      </w:r>
      <w:r w:rsidRPr="00CC0C34">
        <w:rPr>
          <w:rFonts w:asciiTheme="minorEastAsia" w:hAnsiTheme="minorEastAsia" w:hint="eastAsia"/>
          <w:rPrChange w:id="302" w:author="德永　百花" w:date="2026-02-12T17:35:00Z">
            <w:rPr>
              <w:rFonts w:asciiTheme="minorEastAsia" w:hAnsiTheme="minorEastAsia" w:hint="eastAsia"/>
            </w:rPr>
          </w:rPrChange>
        </w:rPr>
        <w:t>)</w:t>
      </w:r>
      <w:r w:rsidR="001E5EB6" w:rsidRPr="00CC0C34">
        <w:rPr>
          <w:rFonts w:asciiTheme="minorEastAsia" w:hAnsiTheme="minorEastAsia" w:hint="eastAsia"/>
          <w:rPrChange w:id="303" w:author="德永　百花" w:date="2026-02-12T17:35:00Z">
            <w:rPr>
              <w:rFonts w:asciiTheme="minorEastAsia" w:hAnsiTheme="minorEastAsia" w:hint="eastAsia"/>
            </w:rPr>
          </w:rPrChange>
        </w:rPr>
        <w:t xml:space="preserve">　</w:t>
      </w:r>
      <w:r w:rsidR="0088204F" w:rsidRPr="00CC0C34">
        <w:rPr>
          <w:rFonts w:asciiTheme="minorEastAsia" w:hAnsiTheme="minorEastAsia" w:hint="eastAsia"/>
          <w:rPrChange w:id="304" w:author="德永　百花" w:date="2026-02-12T17:35:00Z">
            <w:rPr>
              <w:rFonts w:asciiTheme="minorEastAsia" w:hAnsiTheme="minorEastAsia" w:hint="eastAsia"/>
            </w:rPr>
          </w:rPrChange>
        </w:rPr>
        <w:t>「委任状」（様式</w:t>
      </w:r>
      <w:r w:rsidR="004B299F" w:rsidRPr="00CC0C34">
        <w:rPr>
          <w:rFonts w:asciiTheme="minorEastAsia" w:hAnsiTheme="minorEastAsia" w:hint="eastAsia"/>
          <w:rPrChange w:id="305" w:author="德永　百花" w:date="2026-02-12T17:35:00Z">
            <w:rPr>
              <w:rFonts w:asciiTheme="minorEastAsia" w:hAnsiTheme="minorEastAsia" w:hint="eastAsia"/>
            </w:rPr>
          </w:rPrChange>
        </w:rPr>
        <w:t>４</w:t>
      </w:r>
      <w:r w:rsidR="0088204F" w:rsidRPr="00CC0C34">
        <w:rPr>
          <w:rFonts w:asciiTheme="minorEastAsia" w:hAnsiTheme="minorEastAsia" w:hint="eastAsia"/>
          <w:rPrChange w:id="306" w:author="德永　百花" w:date="2026-02-12T17:35:00Z">
            <w:rPr>
              <w:rFonts w:asciiTheme="minorEastAsia" w:hAnsiTheme="minorEastAsia" w:hint="eastAsia"/>
            </w:rPr>
          </w:rPrChange>
        </w:rPr>
        <w:t>号）</w:t>
      </w:r>
    </w:p>
    <w:p w14:paraId="5D540D5B" w14:textId="24ECE089" w:rsidR="0088204F" w:rsidRPr="00CC0C34" w:rsidRDefault="00B1028E" w:rsidP="001E5EB6">
      <w:pPr>
        <w:ind w:firstLineChars="450" w:firstLine="945"/>
        <w:rPr>
          <w:rFonts w:asciiTheme="minorEastAsia" w:hAnsiTheme="minorEastAsia"/>
          <w:rPrChange w:id="307" w:author="德永　百花" w:date="2026-02-12T17:35:00Z">
            <w:rPr>
              <w:rFonts w:asciiTheme="minorEastAsia" w:hAnsiTheme="minorEastAsia"/>
            </w:rPr>
          </w:rPrChange>
        </w:rPr>
      </w:pPr>
      <w:r w:rsidRPr="00CC0C34">
        <w:rPr>
          <w:rFonts w:asciiTheme="minorEastAsia" w:hAnsiTheme="minorEastAsia" w:hint="eastAsia"/>
          <w:rPrChange w:id="308" w:author="德永　百花" w:date="2026-02-12T17:35:00Z">
            <w:rPr>
              <w:rFonts w:asciiTheme="minorEastAsia" w:hAnsiTheme="minorEastAsia" w:hint="eastAsia"/>
            </w:rPr>
          </w:rPrChange>
        </w:rPr>
        <w:t>※</w:t>
      </w:r>
      <w:r w:rsidR="001E5EB6" w:rsidRPr="00CC0C34">
        <w:rPr>
          <w:rFonts w:asciiTheme="minorEastAsia" w:hAnsiTheme="minorEastAsia" w:hint="eastAsia"/>
          <w:rPrChange w:id="309" w:author="德永　百花" w:date="2026-02-12T17:35:00Z">
            <w:rPr>
              <w:rFonts w:asciiTheme="minorEastAsia" w:hAnsiTheme="minorEastAsia" w:hint="eastAsia"/>
            </w:rPr>
          </w:rPrChange>
        </w:rPr>
        <w:t xml:space="preserve">　</w:t>
      </w:r>
      <w:r w:rsidR="000B3F12" w:rsidRPr="00CC0C34">
        <w:rPr>
          <w:rFonts w:asciiTheme="minorEastAsia" w:hAnsiTheme="minorEastAsia" w:hint="eastAsia"/>
          <w:rPrChange w:id="310" w:author="德永　百花" w:date="2026-02-12T17:35:00Z">
            <w:rPr>
              <w:rFonts w:asciiTheme="minorEastAsia" w:hAnsiTheme="minorEastAsia" w:hint="eastAsia"/>
            </w:rPr>
          </w:rPrChange>
        </w:rPr>
        <w:t>現在の</w:t>
      </w:r>
      <w:r w:rsidRPr="00CC0C34">
        <w:rPr>
          <w:rFonts w:asciiTheme="minorEastAsia" w:hAnsiTheme="minorEastAsia" w:hint="eastAsia"/>
          <w:rPrChange w:id="311" w:author="德永　百花" w:date="2026-02-12T17:35:00Z">
            <w:rPr>
              <w:rFonts w:asciiTheme="minorEastAsia" w:hAnsiTheme="minorEastAsia" w:hint="eastAsia"/>
            </w:rPr>
          </w:rPrChange>
        </w:rPr>
        <w:t>大阪府入札参加資格者と相違（内部委任</w:t>
      </w:r>
      <w:r w:rsidR="0088204F" w:rsidRPr="00CC0C34">
        <w:rPr>
          <w:rFonts w:asciiTheme="minorEastAsia" w:hAnsiTheme="minorEastAsia" w:hint="eastAsia"/>
          <w:rPrChange w:id="312" w:author="德永　百花" w:date="2026-02-12T17:35:00Z">
            <w:rPr>
              <w:rFonts w:asciiTheme="minorEastAsia" w:hAnsiTheme="minorEastAsia" w:hint="eastAsia"/>
            </w:rPr>
          </w:rPrChange>
        </w:rPr>
        <w:t>）がある場合のみ必要</w:t>
      </w:r>
    </w:p>
    <w:p w14:paraId="2E6EB6D2" w14:textId="5541E883" w:rsidR="00DB0908" w:rsidRPr="00CC0C34" w:rsidRDefault="00DB0908" w:rsidP="00DB0908">
      <w:pPr>
        <w:rPr>
          <w:rFonts w:asciiTheme="minorEastAsia" w:hAnsiTheme="minorEastAsia"/>
          <w:rPrChange w:id="313" w:author="德永　百花" w:date="2026-02-12T17:35:00Z">
            <w:rPr>
              <w:rFonts w:asciiTheme="minorEastAsia" w:hAnsiTheme="minorEastAsia"/>
            </w:rPr>
          </w:rPrChange>
        </w:rPr>
      </w:pPr>
      <w:r w:rsidRPr="00CC0C34">
        <w:rPr>
          <w:rFonts w:asciiTheme="minorEastAsia" w:hAnsiTheme="minorEastAsia" w:hint="eastAsia"/>
          <w:rPrChange w:id="314" w:author="德永　百花" w:date="2026-02-12T17:35:00Z">
            <w:rPr>
              <w:rFonts w:asciiTheme="minorEastAsia" w:hAnsiTheme="minorEastAsia" w:hint="eastAsia"/>
            </w:rPr>
          </w:rPrChange>
        </w:rPr>
        <w:t xml:space="preserve">　　　(ｵ)　入札業者　医薬品販売業許可証（写）</w:t>
      </w:r>
    </w:p>
    <w:p w14:paraId="5C81C753" w14:textId="11C63522" w:rsidR="00DB0908" w:rsidRPr="00CC0C34" w:rsidRDefault="00DB0908" w:rsidP="00DB0908">
      <w:pPr>
        <w:rPr>
          <w:rFonts w:asciiTheme="minorEastAsia" w:hAnsiTheme="minorEastAsia"/>
          <w:rPrChange w:id="315" w:author="德永　百花" w:date="2026-02-12T17:35:00Z">
            <w:rPr>
              <w:rFonts w:asciiTheme="minorEastAsia" w:hAnsiTheme="minorEastAsia"/>
            </w:rPr>
          </w:rPrChange>
        </w:rPr>
      </w:pPr>
      <w:r w:rsidRPr="00CC0C34">
        <w:rPr>
          <w:rFonts w:asciiTheme="minorEastAsia" w:hAnsiTheme="minorEastAsia" w:hint="eastAsia"/>
          <w:rPrChange w:id="316" w:author="德永　百花" w:date="2026-02-12T17:35:00Z">
            <w:rPr>
              <w:rFonts w:asciiTheme="minorEastAsia" w:hAnsiTheme="minorEastAsia" w:hint="eastAsia"/>
            </w:rPr>
          </w:rPrChange>
        </w:rPr>
        <w:t xml:space="preserve">　　 </w:t>
      </w:r>
      <w:r w:rsidRPr="00CC0C34">
        <w:rPr>
          <w:rFonts w:asciiTheme="minorEastAsia" w:hAnsiTheme="minorEastAsia"/>
          <w:rPrChange w:id="317" w:author="德永　百花" w:date="2026-02-12T17:35:00Z">
            <w:rPr>
              <w:rFonts w:asciiTheme="minorEastAsia" w:hAnsiTheme="minorEastAsia"/>
            </w:rPr>
          </w:rPrChange>
        </w:rPr>
        <w:t xml:space="preserve"> (</w:t>
      </w:r>
      <w:r w:rsidRPr="00CC0C34">
        <w:rPr>
          <w:rFonts w:asciiTheme="minorEastAsia" w:hAnsiTheme="minorEastAsia" w:hint="eastAsia"/>
          <w:rPrChange w:id="318" w:author="德永　百花" w:date="2026-02-12T17:35:00Z">
            <w:rPr>
              <w:rFonts w:asciiTheme="minorEastAsia" w:hAnsiTheme="minorEastAsia" w:hint="eastAsia"/>
            </w:rPr>
          </w:rPrChange>
        </w:rPr>
        <w:t>ｶ)　入札業者　高圧ガス販売営業者許可証（写）</w:t>
      </w:r>
    </w:p>
    <w:p w14:paraId="7BF10B53" w14:textId="639277E0" w:rsidR="00DB0908" w:rsidRPr="00CC0C34" w:rsidRDefault="00DB0908" w:rsidP="00DB0908">
      <w:pPr>
        <w:rPr>
          <w:rFonts w:asciiTheme="minorEastAsia" w:hAnsiTheme="minorEastAsia"/>
          <w:rPrChange w:id="319" w:author="德永　百花" w:date="2026-02-12T17:35:00Z">
            <w:rPr>
              <w:rFonts w:asciiTheme="minorEastAsia" w:hAnsiTheme="minorEastAsia"/>
            </w:rPr>
          </w:rPrChange>
        </w:rPr>
      </w:pPr>
      <w:r w:rsidRPr="00CC0C34">
        <w:rPr>
          <w:rFonts w:asciiTheme="minorEastAsia" w:hAnsiTheme="minorEastAsia" w:hint="eastAsia"/>
          <w:rPrChange w:id="320" w:author="德永　百花" w:date="2026-02-12T17:35:00Z">
            <w:rPr>
              <w:rFonts w:asciiTheme="minorEastAsia" w:hAnsiTheme="minorEastAsia" w:hint="eastAsia"/>
            </w:rPr>
          </w:rPrChange>
        </w:rPr>
        <w:t xml:space="preserve">　　　(ｷ)</w:t>
      </w:r>
      <w:r w:rsidRPr="00CC0C34">
        <w:rPr>
          <w:rFonts w:asciiTheme="minorEastAsia" w:hAnsiTheme="minorEastAsia"/>
          <w:rPrChange w:id="321" w:author="德永　百花" w:date="2026-02-12T17:35:00Z">
            <w:rPr>
              <w:rFonts w:asciiTheme="minorEastAsia" w:hAnsiTheme="minorEastAsia"/>
            </w:rPr>
          </w:rPrChange>
        </w:rPr>
        <w:t xml:space="preserve">  </w:t>
      </w:r>
      <w:r w:rsidRPr="00CC0C34">
        <w:rPr>
          <w:rFonts w:asciiTheme="minorEastAsia" w:hAnsiTheme="minorEastAsia" w:hint="eastAsia"/>
          <w:rPrChange w:id="322" w:author="德永　百花" w:date="2026-02-12T17:35:00Z">
            <w:rPr>
              <w:rFonts w:asciiTheme="minorEastAsia" w:hAnsiTheme="minorEastAsia" w:hint="eastAsia"/>
            </w:rPr>
          </w:rPrChange>
        </w:rPr>
        <w:t>販売業者　医薬品販売業許可証（写）</w:t>
      </w:r>
    </w:p>
    <w:p w14:paraId="050DA924" w14:textId="5E9C2FE7" w:rsidR="00DB0908" w:rsidRPr="00CC0C34" w:rsidRDefault="00DB0908" w:rsidP="00DB0908">
      <w:pPr>
        <w:rPr>
          <w:rFonts w:asciiTheme="minorEastAsia" w:hAnsiTheme="minorEastAsia"/>
          <w:rPrChange w:id="323" w:author="德永　百花" w:date="2026-02-12T17:35:00Z">
            <w:rPr>
              <w:rFonts w:asciiTheme="minorEastAsia" w:hAnsiTheme="minorEastAsia"/>
            </w:rPr>
          </w:rPrChange>
        </w:rPr>
      </w:pPr>
      <w:r w:rsidRPr="00CC0C34">
        <w:rPr>
          <w:rFonts w:asciiTheme="minorEastAsia" w:hAnsiTheme="minorEastAsia" w:hint="eastAsia"/>
          <w:rPrChange w:id="324" w:author="德永　百花" w:date="2026-02-12T17:35:00Z">
            <w:rPr>
              <w:rFonts w:asciiTheme="minorEastAsia" w:hAnsiTheme="minorEastAsia" w:hint="eastAsia"/>
            </w:rPr>
          </w:rPrChange>
        </w:rPr>
        <w:t xml:space="preserve">　　　(ｸ)　販売業者　高圧ガス販売営業者許可証（写）</w:t>
      </w:r>
    </w:p>
    <w:p w14:paraId="28E686F0" w14:textId="34997919" w:rsidR="00DB0908" w:rsidRPr="00CC0C34" w:rsidRDefault="00DB0908" w:rsidP="00DB0908">
      <w:pPr>
        <w:rPr>
          <w:rFonts w:asciiTheme="minorEastAsia" w:hAnsiTheme="minorEastAsia"/>
          <w:rPrChange w:id="325" w:author="德永　百花" w:date="2026-02-12T17:35:00Z">
            <w:rPr>
              <w:rFonts w:asciiTheme="minorEastAsia" w:hAnsiTheme="minorEastAsia"/>
            </w:rPr>
          </w:rPrChange>
        </w:rPr>
      </w:pPr>
      <w:r w:rsidRPr="00CC0C34">
        <w:rPr>
          <w:rFonts w:asciiTheme="minorEastAsia" w:hAnsiTheme="minorEastAsia" w:hint="eastAsia"/>
          <w:rPrChange w:id="326" w:author="德永　百花" w:date="2026-02-12T17:35:00Z">
            <w:rPr>
              <w:rFonts w:asciiTheme="minorEastAsia" w:hAnsiTheme="minorEastAsia" w:hint="eastAsia"/>
            </w:rPr>
          </w:rPrChange>
        </w:rPr>
        <w:t xml:space="preserve">　　　(ｹ)　販売業者　供給証明書（正本）</w:t>
      </w:r>
    </w:p>
    <w:p w14:paraId="7EC78D9E" w14:textId="32C38A21" w:rsidR="00DB0908" w:rsidRPr="00CC0C34" w:rsidRDefault="00DB0908" w:rsidP="00DB0908">
      <w:pPr>
        <w:rPr>
          <w:rFonts w:asciiTheme="minorEastAsia" w:hAnsiTheme="minorEastAsia"/>
          <w:rPrChange w:id="327" w:author="德永　百花" w:date="2026-02-12T17:35:00Z">
            <w:rPr>
              <w:rFonts w:asciiTheme="minorEastAsia" w:hAnsiTheme="minorEastAsia"/>
            </w:rPr>
          </w:rPrChange>
        </w:rPr>
      </w:pPr>
      <w:r w:rsidRPr="00CC0C34">
        <w:rPr>
          <w:rFonts w:asciiTheme="minorEastAsia" w:hAnsiTheme="minorEastAsia" w:hint="eastAsia"/>
          <w:rPrChange w:id="328" w:author="德永　百花" w:date="2026-02-12T17:35:00Z">
            <w:rPr>
              <w:rFonts w:asciiTheme="minorEastAsia" w:hAnsiTheme="minorEastAsia" w:hint="eastAsia"/>
            </w:rPr>
          </w:rPrChange>
        </w:rPr>
        <w:t xml:space="preserve">　　　(ｺ)　メーカー　</w:t>
      </w:r>
      <w:bookmarkStart w:id="329" w:name="_Hlk125621678"/>
      <w:r w:rsidRPr="00CC0C34">
        <w:rPr>
          <w:rFonts w:asciiTheme="minorEastAsia" w:hAnsiTheme="minorEastAsia" w:hint="eastAsia"/>
          <w:rPrChange w:id="330" w:author="德永　百花" w:date="2026-02-12T17:35:00Z">
            <w:rPr>
              <w:rFonts w:asciiTheme="minorEastAsia" w:hAnsiTheme="minorEastAsia" w:hint="eastAsia"/>
            </w:rPr>
          </w:rPrChange>
        </w:rPr>
        <w:t>供給証明書（正本）</w:t>
      </w:r>
      <w:r w:rsidR="005D6576" w:rsidRPr="00CC0C34">
        <w:rPr>
          <w:rFonts w:asciiTheme="minorEastAsia" w:hAnsiTheme="minorEastAsia" w:hint="eastAsia"/>
          <w:rPrChange w:id="331" w:author="德永　百花" w:date="2026-02-12T17:35:00Z">
            <w:rPr>
              <w:rFonts w:asciiTheme="minorEastAsia" w:hAnsiTheme="minorEastAsia" w:hint="eastAsia"/>
            </w:rPr>
          </w:rPrChange>
        </w:rPr>
        <w:t>各2社</w:t>
      </w:r>
    </w:p>
    <w:bookmarkEnd w:id="329"/>
    <w:p w14:paraId="401487EE" w14:textId="5CEDE3D1" w:rsidR="00DB0908" w:rsidRPr="00CC0C34" w:rsidRDefault="00DB0908" w:rsidP="00DB0908">
      <w:pPr>
        <w:rPr>
          <w:rFonts w:asciiTheme="minorEastAsia" w:hAnsiTheme="minorEastAsia"/>
          <w:rPrChange w:id="332" w:author="德永　百花" w:date="2026-02-12T17:35:00Z">
            <w:rPr>
              <w:rFonts w:asciiTheme="minorEastAsia" w:hAnsiTheme="minorEastAsia"/>
            </w:rPr>
          </w:rPrChange>
        </w:rPr>
      </w:pPr>
      <w:r w:rsidRPr="00CC0C34">
        <w:rPr>
          <w:rFonts w:asciiTheme="minorEastAsia" w:hAnsiTheme="minorEastAsia" w:hint="eastAsia"/>
          <w:rPrChange w:id="333" w:author="德永　百花" w:date="2026-02-12T17:35:00Z">
            <w:rPr>
              <w:rFonts w:asciiTheme="minorEastAsia" w:hAnsiTheme="minorEastAsia" w:hint="eastAsia"/>
            </w:rPr>
          </w:rPrChange>
        </w:rPr>
        <w:t xml:space="preserve">　　　　　　　　　　・液化酸素、液化窒素</w:t>
      </w:r>
    </w:p>
    <w:p w14:paraId="2D49A324" w14:textId="0B9A7C43" w:rsidR="00DB0908" w:rsidRPr="00CC0C34" w:rsidRDefault="00DB0908" w:rsidP="00DB0908">
      <w:pPr>
        <w:rPr>
          <w:rFonts w:asciiTheme="minorEastAsia" w:hAnsiTheme="minorEastAsia"/>
          <w:rPrChange w:id="334" w:author="德永　百花" w:date="2026-02-12T17:35:00Z">
            <w:rPr>
              <w:rFonts w:asciiTheme="minorEastAsia" w:hAnsiTheme="minorEastAsia"/>
            </w:rPr>
          </w:rPrChange>
        </w:rPr>
      </w:pPr>
      <w:r w:rsidRPr="00CC0C34">
        <w:rPr>
          <w:rFonts w:asciiTheme="minorEastAsia" w:hAnsiTheme="minorEastAsia" w:hint="eastAsia"/>
          <w:rPrChange w:id="335" w:author="德永　百花" w:date="2026-02-12T17:35:00Z">
            <w:rPr>
              <w:rFonts w:asciiTheme="minorEastAsia" w:hAnsiTheme="minorEastAsia" w:hint="eastAsia"/>
            </w:rPr>
          </w:rPrChange>
        </w:rPr>
        <w:t xml:space="preserve">　　　　　　　　　　　（仕様書の内容を満たせていることも併せて証明すること。）</w:t>
      </w:r>
    </w:p>
    <w:p w14:paraId="409DC120" w14:textId="554C3D14" w:rsidR="00DB0908" w:rsidRPr="00CC0C34" w:rsidRDefault="00DB0908" w:rsidP="00DB0908">
      <w:pPr>
        <w:rPr>
          <w:rFonts w:asciiTheme="minorEastAsia" w:hAnsiTheme="minorEastAsia"/>
          <w:rPrChange w:id="336" w:author="德永　百花" w:date="2026-02-12T17:35:00Z">
            <w:rPr>
              <w:rFonts w:asciiTheme="minorEastAsia" w:hAnsiTheme="minorEastAsia"/>
            </w:rPr>
          </w:rPrChange>
        </w:rPr>
      </w:pPr>
      <w:r w:rsidRPr="00CC0C34">
        <w:rPr>
          <w:rFonts w:asciiTheme="minorEastAsia" w:hAnsiTheme="minorEastAsia" w:hint="eastAsia"/>
          <w:rPrChange w:id="337" w:author="德永　百花" w:date="2026-02-12T17:35:00Z">
            <w:rPr>
              <w:rFonts w:asciiTheme="minorEastAsia" w:hAnsiTheme="minorEastAsia" w:hint="eastAsia"/>
            </w:rPr>
          </w:rPrChange>
        </w:rPr>
        <w:t xml:space="preserve">　　　(ｻ)　メーカー　医薬品製造</w:t>
      </w:r>
      <w:r w:rsidR="001868D4" w:rsidRPr="00CC0C34">
        <w:rPr>
          <w:rFonts w:asciiTheme="minorEastAsia" w:hAnsiTheme="minorEastAsia" w:hint="eastAsia"/>
          <w:rPrChange w:id="338" w:author="德永　百花" w:date="2026-02-12T17:35:00Z">
            <w:rPr>
              <w:rFonts w:asciiTheme="minorEastAsia" w:hAnsiTheme="minorEastAsia" w:hint="eastAsia"/>
            </w:rPr>
          </w:rPrChange>
        </w:rPr>
        <w:t>業許可証</w:t>
      </w:r>
      <w:r w:rsidRPr="00CC0C34">
        <w:rPr>
          <w:rFonts w:asciiTheme="minorEastAsia" w:hAnsiTheme="minorEastAsia" w:hint="eastAsia"/>
          <w:rPrChange w:id="339" w:author="德永　百花" w:date="2026-02-12T17:35:00Z">
            <w:rPr>
              <w:rFonts w:asciiTheme="minorEastAsia" w:hAnsiTheme="minorEastAsia" w:hint="eastAsia"/>
            </w:rPr>
          </w:rPrChange>
        </w:rPr>
        <w:t>（写）</w:t>
      </w:r>
    </w:p>
    <w:p w14:paraId="68D0192E" w14:textId="1D9E074D" w:rsidR="001868D4" w:rsidRPr="00CC0C34" w:rsidRDefault="001868D4" w:rsidP="00DB0908">
      <w:pPr>
        <w:rPr>
          <w:rFonts w:asciiTheme="minorEastAsia" w:hAnsiTheme="minorEastAsia"/>
          <w:rPrChange w:id="340" w:author="德永　百花" w:date="2026-02-12T17:35:00Z">
            <w:rPr>
              <w:rFonts w:asciiTheme="minorEastAsia" w:hAnsiTheme="minorEastAsia"/>
            </w:rPr>
          </w:rPrChange>
        </w:rPr>
      </w:pPr>
      <w:r w:rsidRPr="00CC0C34">
        <w:rPr>
          <w:rFonts w:asciiTheme="minorEastAsia" w:hAnsiTheme="minorEastAsia" w:hint="eastAsia"/>
          <w:rPrChange w:id="341" w:author="德永　百花" w:date="2026-02-12T17:35:00Z">
            <w:rPr>
              <w:rFonts w:asciiTheme="minorEastAsia" w:hAnsiTheme="minorEastAsia" w:hint="eastAsia"/>
            </w:rPr>
          </w:rPrChange>
        </w:rPr>
        <w:t xml:space="preserve">　　　　　　　　　　・液化酸素</w:t>
      </w:r>
    </w:p>
    <w:p w14:paraId="528AE0CD" w14:textId="7C71A0A3" w:rsidR="001868D4" w:rsidRPr="00CC0C34" w:rsidRDefault="001868D4" w:rsidP="00DB0908">
      <w:pPr>
        <w:rPr>
          <w:rFonts w:asciiTheme="minorEastAsia" w:hAnsiTheme="minorEastAsia"/>
          <w:rPrChange w:id="342" w:author="德永　百花" w:date="2026-02-12T17:35:00Z">
            <w:rPr>
              <w:rFonts w:asciiTheme="minorEastAsia" w:hAnsiTheme="minorEastAsia"/>
            </w:rPr>
          </w:rPrChange>
        </w:rPr>
      </w:pPr>
      <w:r w:rsidRPr="00CC0C34">
        <w:rPr>
          <w:rFonts w:asciiTheme="minorEastAsia" w:hAnsiTheme="minorEastAsia" w:hint="eastAsia"/>
          <w:rPrChange w:id="343" w:author="德永　百花" w:date="2026-02-12T17:35:00Z">
            <w:rPr>
              <w:rFonts w:asciiTheme="minorEastAsia" w:hAnsiTheme="minorEastAsia" w:hint="eastAsia"/>
            </w:rPr>
          </w:rPrChange>
        </w:rPr>
        <w:t xml:space="preserve">　　　</w:t>
      </w:r>
      <w:r w:rsidRPr="00CC0C34">
        <w:rPr>
          <w:rFonts w:asciiTheme="minorEastAsia" w:hAnsiTheme="minorEastAsia"/>
          <w:rPrChange w:id="344" w:author="德永　百花" w:date="2026-02-12T17:35:00Z">
            <w:rPr>
              <w:rFonts w:asciiTheme="minorEastAsia" w:hAnsiTheme="minorEastAsia"/>
            </w:rPr>
          </w:rPrChange>
        </w:rPr>
        <w:t>(</w:t>
      </w:r>
      <w:r w:rsidRPr="00CC0C34">
        <w:rPr>
          <w:rFonts w:asciiTheme="minorEastAsia" w:hAnsiTheme="minorEastAsia" w:hint="eastAsia"/>
          <w:rPrChange w:id="345" w:author="德永　百花" w:date="2026-02-12T17:35:00Z">
            <w:rPr>
              <w:rFonts w:asciiTheme="minorEastAsia" w:hAnsiTheme="minorEastAsia" w:hint="eastAsia"/>
            </w:rPr>
          </w:rPrChange>
        </w:rPr>
        <w:t>ｼ)　メーカー　医薬品製造承認書（写）</w:t>
      </w:r>
    </w:p>
    <w:p w14:paraId="2E2C88A0" w14:textId="101AD1AB" w:rsidR="001868D4" w:rsidRPr="00CC0C34" w:rsidRDefault="001868D4" w:rsidP="00DB0908">
      <w:pPr>
        <w:rPr>
          <w:rFonts w:asciiTheme="minorEastAsia" w:hAnsiTheme="minorEastAsia"/>
          <w:rPrChange w:id="346" w:author="德永　百花" w:date="2026-02-12T17:35:00Z">
            <w:rPr>
              <w:rFonts w:asciiTheme="minorEastAsia" w:hAnsiTheme="minorEastAsia"/>
            </w:rPr>
          </w:rPrChange>
        </w:rPr>
      </w:pPr>
      <w:r w:rsidRPr="00CC0C34">
        <w:rPr>
          <w:rFonts w:asciiTheme="minorEastAsia" w:hAnsiTheme="minorEastAsia" w:hint="eastAsia"/>
          <w:rPrChange w:id="347" w:author="德永　百花" w:date="2026-02-12T17:35:00Z">
            <w:rPr>
              <w:rFonts w:asciiTheme="minorEastAsia" w:hAnsiTheme="minorEastAsia" w:hint="eastAsia"/>
            </w:rPr>
          </w:rPrChange>
        </w:rPr>
        <w:t xml:space="preserve">　　　　　　　　　　・液化酸素</w:t>
      </w:r>
    </w:p>
    <w:p w14:paraId="2E89D71B" w14:textId="0E07A5C9" w:rsidR="001868D4" w:rsidRPr="00CC0C34" w:rsidRDefault="001868D4" w:rsidP="00DB0908">
      <w:pPr>
        <w:rPr>
          <w:rFonts w:asciiTheme="minorEastAsia" w:hAnsiTheme="minorEastAsia"/>
          <w:rPrChange w:id="348" w:author="德永　百花" w:date="2026-02-12T17:35:00Z">
            <w:rPr>
              <w:rFonts w:asciiTheme="minorEastAsia" w:hAnsiTheme="minorEastAsia"/>
            </w:rPr>
          </w:rPrChange>
        </w:rPr>
      </w:pPr>
      <w:r w:rsidRPr="00CC0C34">
        <w:rPr>
          <w:rFonts w:asciiTheme="minorEastAsia" w:hAnsiTheme="minorEastAsia" w:hint="eastAsia"/>
          <w:rPrChange w:id="349" w:author="德永　百花" w:date="2026-02-12T17:35:00Z">
            <w:rPr>
              <w:rFonts w:asciiTheme="minorEastAsia" w:hAnsiTheme="minorEastAsia" w:hint="eastAsia"/>
            </w:rPr>
          </w:rPrChange>
        </w:rPr>
        <w:t xml:space="preserve">　　　(ｽ</w:t>
      </w:r>
      <w:r w:rsidRPr="00CC0C34">
        <w:rPr>
          <w:rFonts w:asciiTheme="minorEastAsia" w:hAnsiTheme="minorEastAsia"/>
          <w:rPrChange w:id="350" w:author="德永　百花" w:date="2026-02-12T17:35:00Z">
            <w:rPr>
              <w:rFonts w:asciiTheme="minorEastAsia" w:hAnsiTheme="minorEastAsia"/>
            </w:rPr>
          </w:rPrChange>
        </w:rPr>
        <w:t>)</w:t>
      </w:r>
      <w:r w:rsidRPr="00CC0C34">
        <w:rPr>
          <w:rFonts w:asciiTheme="minorEastAsia" w:hAnsiTheme="minorEastAsia" w:hint="eastAsia"/>
          <w:rPrChange w:id="351" w:author="德永　百花" w:date="2026-02-12T17:35:00Z">
            <w:rPr>
              <w:rFonts w:asciiTheme="minorEastAsia" w:hAnsiTheme="minorEastAsia" w:hint="eastAsia"/>
            </w:rPr>
          </w:rPrChange>
        </w:rPr>
        <w:t xml:space="preserve">　メーカー　分析検査成績書（写）</w:t>
      </w:r>
    </w:p>
    <w:p w14:paraId="374279D3" w14:textId="5B880FDB" w:rsidR="00DB0908" w:rsidRPr="00CC0C34" w:rsidRDefault="001868D4" w:rsidP="00DB0908">
      <w:pPr>
        <w:rPr>
          <w:rFonts w:asciiTheme="minorEastAsia" w:hAnsiTheme="minorEastAsia"/>
          <w:rPrChange w:id="352" w:author="德永　百花" w:date="2026-02-12T17:35:00Z">
            <w:rPr>
              <w:rFonts w:asciiTheme="minorEastAsia" w:hAnsiTheme="minorEastAsia"/>
            </w:rPr>
          </w:rPrChange>
        </w:rPr>
      </w:pPr>
      <w:r w:rsidRPr="00CC0C34">
        <w:rPr>
          <w:rFonts w:asciiTheme="minorEastAsia" w:hAnsiTheme="minorEastAsia" w:hint="eastAsia"/>
          <w:rPrChange w:id="353" w:author="德永　百花" w:date="2026-02-12T17:35:00Z">
            <w:rPr>
              <w:rFonts w:asciiTheme="minorEastAsia" w:hAnsiTheme="minorEastAsia" w:hint="eastAsia"/>
            </w:rPr>
          </w:rPrChange>
        </w:rPr>
        <w:t xml:space="preserve">　　　　　　　　　　・液化酸素</w:t>
      </w:r>
    </w:p>
    <w:p w14:paraId="135EF0D2" w14:textId="02CA11E8" w:rsidR="00865959" w:rsidRPr="00CC0C34" w:rsidRDefault="00865959" w:rsidP="00865959">
      <w:pPr>
        <w:ind w:firstLineChars="300" w:firstLine="630"/>
        <w:rPr>
          <w:rFonts w:asciiTheme="minorEastAsia" w:hAnsiTheme="minorEastAsia"/>
          <w:rPrChange w:id="354" w:author="德永　百花" w:date="2026-02-12T17:35:00Z">
            <w:rPr>
              <w:rFonts w:asciiTheme="minorEastAsia" w:hAnsiTheme="minorEastAsia"/>
            </w:rPr>
          </w:rPrChange>
        </w:rPr>
      </w:pPr>
      <w:r w:rsidRPr="00CC0C34">
        <w:rPr>
          <w:rFonts w:asciiTheme="minorEastAsia" w:hAnsiTheme="minorEastAsia" w:hint="eastAsia"/>
          <w:rPrChange w:id="355" w:author="德永　百花" w:date="2026-02-12T17:35:00Z">
            <w:rPr>
              <w:rFonts w:asciiTheme="minorEastAsia" w:hAnsiTheme="minorEastAsia" w:hint="eastAsia"/>
            </w:rPr>
          </w:rPrChange>
        </w:rPr>
        <w:t>(ｾ)　入札参加資格審査結果通知用封筒</w:t>
      </w:r>
    </w:p>
    <w:p w14:paraId="3C495D0A" w14:textId="77777777" w:rsidR="00865959" w:rsidRPr="00CC0C34" w:rsidRDefault="00865959" w:rsidP="00865959">
      <w:pPr>
        <w:ind w:firstLineChars="450" w:firstLine="945"/>
        <w:rPr>
          <w:rFonts w:asciiTheme="minorEastAsia" w:hAnsiTheme="minorEastAsia"/>
          <w:rPrChange w:id="356" w:author="德永　百花" w:date="2026-02-12T17:35:00Z">
            <w:rPr>
              <w:rFonts w:asciiTheme="minorEastAsia" w:hAnsiTheme="minorEastAsia"/>
            </w:rPr>
          </w:rPrChange>
        </w:rPr>
      </w:pPr>
      <w:r w:rsidRPr="00CC0C34">
        <w:rPr>
          <w:rFonts w:asciiTheme="minorEastAsia" w:hAnsiTheme="minorEastAsia" w:hint="eastAsia"/>
          <w:rPrChange w:id="357" w:author="德永　百花" w:date="2026-02-12T17:35:00Z">
            <w:rPr>
              <w:rFonts w:asciiTheme="minorEastAsia" w:hAnsiTheme="minorEastAsia" w:hint="eastAsia"/>
            </w:rPr>
          </w:rPrChange>
        </w:rPr>
        <w:t>※　長形３号封筒に送付先を明記し、切手460円分（書留郵便代）を貼付のこと。</w:t>
      </w:r>
    </w:p>
    <w:p w14:paraId="65831DAD" w14:textId="77777777" w:rsidR="00865959" w:rsidRPr="00CC0C34" w:rsidRDefault="00865959" w:rsidP="00865959">
      <w:pPr>
        <w:ind w:firstLineChars="550" w:firstLine="1155"/>
        <w:rPr>
          <w:rFonts w:asciiTheme="minorEastAsia" w:hAnsiTheme="minorEastAsia"/>
          <w:rPrChange w:id="358" w:author="德永　百花" w:date="2026-02-12T17:35:00Z">
            <w:rPr>
              <w:rFonts w:asciiTheme="minorEastAsia" w:hAnsiTheme="minorEastAsia"/>
            </w:rPr>
          </w:rPrChange>
        </w:rPr>
      </w:pPr>
      <w:r w:rsidRPr="00CC0C34">
        <w:rPr>
          <w:rFonts w:asciiTheme="minorEastAsia" w:hAnsiTheme="minorEastAsia" w:hint="eastAsia"/>
          <w:rPrChange w:id="359" w:author="德永　百花" w:date="2026-02-12T17:35:00Z">
            <w:rPr>
              <w:rFonts w:asciiTheme="minorEastAsia" w:hAnsiTheme="minorEastAsia" w:hint="eastAsia"/>
            </w:rPr>
          </w:rPrChange>
        </w:rPr>
        <w:t>（普通郵送料110円＋簡易書留料金350円）</w:t>
      </w:r>
    </w:p>
    <w:p w14:paraId="721655E7" w14:textId="77777777" w:rsidR="00865959" w:rsidRPr="00CC0C34" w:rsidRDefault="00865959" w:rsidP="00865959">
      <w:pPr>
        <w:ind w:firstLineChars="450" w:firstLine="945"/>
        <w:rPr>
          <w:rFonts w:asciiTheme="minorEastAsia" w:hAnsiTheme="minorEastAsia"/>
          <w:rPrChange w:id="360" w:author="德永　百花" w:date="2026-02-12T17:35:00Z">
            <w:rPr>
              <w:rFonts w:asciiTheme="minorEastAsia" w:hAnsiTheme="minorEastAsia"/>
            </w:rPr>
          </w:rPrChange>
        </w:rPr>
      </w:pPr>
      <w:r w:rsidRPr="00CC0C34">
        <w:rPr>
          <w:rFonts w:asciiTheme="minorEastAsia" w:hAnsiTheme="minorEastAsia" w:hint="eastAsia"/>
          <w:rPrChange w:id="361" w:author="德永　百花" w:date="2026-02-12T17:35:00Z">
            <w:rPr>
              <w:rFonts w:asciiTheme="minorEastAsia" w:hAnsiTheme="minorEastAsia" w:hint="eastAsia"/>
            </w:rPr>
          </w:rPrChange>
        </w:rPr>
        <w:t>※　手渡し希望の場合は切手及び封筒不要。</w:t>
      </w:r>
    </w:p>
    <w:p w14:paraId="5DEA79E0" w14:textId="77777777" w:rsidR="00865959" w:rsidRPr="00CC0C34" w:rsidRDefault="00865959" w:rsidP="00865959">
      <w:pPr>
        <w:ind w:leftChars="550" w:left="1365" w:hangingChars="100" w:hanging="210"/>
        <w:rPr>
          <w:rFonts w:asciiTheme="minorEastAsia" w:hAnsiTheme="minorEastAsia"/>
          <w:rPrChange w:id="362" w:author="德永　百花" w:date="2026-02-12T17:35:00Z">
            <w:rPr>
              <w:rFonts w:asciiTheme="minorEastAsia" w:hAnsiTheme="minorEastAsia"/>
            </w:rPr>
          </w:rPrChange>
        </w:rPr>
      </w:pPr>
      <w:r w:rsidRPr="00CC0C34">
        <w:rPr>
          <w:rFonts w:asciiTheme="minorEastAsia" w:hAnsiTheme="minorEastAsia" w:hint="eastAsia"/>
          <w:rPrChange w:id="363" w:author="德永　百花" w:date="2026-02-12T17:35:00Z">
            <w:rPr>
              <w:rFonts w:asciiTheme="minorEastAsia" w:hAnsiTheme="minorEastAsia" w:hint="eastAsia"/>
            </w:rPr>
          </w:rPrChange>
        </w:rPr>
        <w:t>（手渡し期間：通知日から入札日の前日までで、土曜日、日曜日及び祝日を除く、午前10時から正午まで及び午後１時から午後５時まで）</w:t>
      </w:r>
    </w:p>
    <w:p w14:paraId="4C2DD495" w14:textId="0D814445" w:rsidR="00A21A0C" w:rsidRPr="00CC0C34" w:rsidRDefault="001868D4" w:rsidP="00EC464B">
      <w:pPr>
        <w:rPr>
          <w:rFonts w:asciiTheme="minorEastAsia" w:hAnsiTheme="minorEastAsia"/>
          <w:rPrChange w:id="364" w:author="德永　百花" w:date="2026-02-12T17:35:00Z">
            <w:rPr>
              <w:rFonts w:asciiTheme="minorEastAsia" w:hAnsiTheme="minorEastAsia"/>
            </w:rPr>
          </w:rPrChange>
        </w:rPr>
      </w:pPr>
      <w:r w:rsidRPr="00CC0C34">
        <w:rPr>
          <w:rFonts w:asciiTheme="minorEastAsia" w:hAnsiTheme="minorEastAsia" w:hint="eastAsia"/>
          <w:rPrChange w:id="365" w:author="德永　百花" w:date="2026-02-12T17:35:00Z">
            <w:rPr>
              <w:rFonts w:asciiTheme="minorEastAsia" w:hAnsiTheme="minorEastAsia" w:hint="eastAsia"/>
            </w:rPr>
          </w:rPrChange>
        </w:rPr>
        <w:t xml:space="preserve"> </w:t>
      </w:r>
      <w:r w:rsidR="00944BD0" w:rsidRPr="00CC0C34">
        <w:rPr>
          <w:rFonts w:asciiTheme="minorEastAsia" w:hAnsiTheme="minorEastAsia" w:hint="eastAsia"/>
          <w:rPrChange w:id="366" w:author="德永　百花" w:date="2026-02-12T17:35:00Z">
            <w:rPr>
              <w:rFonts w:asciiTheme="minorEastAsia" w:hAnsiTheme="minorEastAsia" w:hint="eastAsia"/>
            </w:rPr>
          </w:rPrChange>
        </w:rPr>
        <w:t>(4)　提出方法</w:t>
      </w:r>
    </w:p>
    <w:p w14:paraId="6D4AF0DF" w14:textId="729FF89F" w:rsidR="0016685C" w:rsidRPr="00CC0C34" w:rsidRDefault="00DA5BE0">
      <w:pPr>
        <w:ind w:firstLineChars="300" w:firstLine="630"/>
        <w:rPr>
          <w:rFonts w:asciiTheme="minorEastAsia" w:hAnsiTheme="minorEastAsia"/>
          <w:rPrChange w:id="367" w:author="德永　百花" w:date="2026-02-12T17:35:00Z">
            <w:rPr>
              <w:rFonts w:asciiTheme="minorEastAsia" w:hAnsiTheme="minorEastAsia"/>
            </w:rPr>
          </w:rPrChange>
        </w:rPr>
        <w:pPrChange w:id="368" w:author="中川　諒祐" w:date="2026-02-12T14:22:00Z">
          <w:pPr>
            <w:ind w:leftChars="400" w:left="840"/>
          </w:pPr>
        </w:pPrChange>
      </w:pPr>
      <w:bookmarkStart w:id="369" w:name="_Hlk91162554"/>
      <w:r w:rsidRPr="00CC0C34">
        <w:rPr>
          <w:rFonts w:ascii="ＭＳ 明朝" w:hAnsi="ＭＳ 明朝" w:hint="eastAsia"/>
          <w:rPrChange w:id="370" w:author="德永　百花" w:date="2026-02-12T17:35:00Z">
            <w:rPr>
              <w:rFonts w:ascii="ＭＳ 明朝" w:hAnsi="ＭＳ 明朝" w:hint="eastAsia"/>
            </w:rPr>
          </w:rPrChange>
        </w:rPr>
        <w:t>提出方法は、持参することを原則とする。</w:t>
      </w:r>
      <w:bookmarkEnd w:id="369"/>
    </w:p>
    <w:p w14:paraId="6F079C56" w14:textId="77777777" w:rsidR="00202A91" w:rsidRPr="00CC0C34" w:rsidRDefault="001530A4" w:rsidP="0016685C">
      <w:pPr>
        <w:ind w:firstLineChars="50" w:firstLine="105"/>
        <w:rPr>
          <w:rFonts w:asciiTheme="minorEastAsia" w:hAnsiTheme="minorEastAsia"/>
          <w:rPrChange w:id="371" w:author="德永　百花" w:date="2026-02-12T17:35:00Z">
            <w:rPr>
              <w:rFonts w:asciiTheme="minorEastAsia" w:hAnsiTheme="minorEastAsia"/>
            </w:rPr>
          </w:rPrChange>
        </w:rPr>
      </w:pPr>
      <w:r w:rsidRPr="00CC0C34">
        <w:rPr>
          <w:rFonts w:asciiTheme="minorEastAsia" w:hAnsiTheme="minorEastAsia" w:hint="eastAsia"/>
          <w:rPrChange w:id="372" w:author="德永　百花" w:date="2026-02-12T17:35:00Z">
            <w:rPr>
              <w:rFonts w:asciiTheme="minorEastAsia" w:hAnsiTheme="minorEastAsia" w:hint="eastAsia"/>
            </w:rPr>
          </w:rPrChange>
        </w:rPr>
        <w:t>(5</w:t>
      </w:r>
      <w:r w:rsidR="00202A91" w:rsidRPr="00CC0C34">
        <w:rPr>
          <w:rFonts w:asciiTheme="minorEastAsia" w:hAnsiTheme="minorEastAsia" w:hint="eastAsia"/>
          <w:rPrChange w:id="373" w:author="德永　百花" w:date="2026-02-12T17:35:00Z">
            <w:rPr>
              <w:rFonts w:asciiTheme="minorEastAsia" w:hAnsiTheme="minorEastAsia" w:hint="eastAsia"/>
            </w:rPr>
          </w:rPrChange>
        </w:rPr>
        <w:t>)　その他</w:t>
      </w:r>
    </w:p>
    <w:p w14:paraId="12058841" w14:textId="77777777" w:rsidR="00202A91" w:rsidRPr="00CC0C34" w:rsidRDefault="006C7EE3" w:rsidP="0016685C">
      <w:pPr>
        <w:ind w:leftChars="200" w:left="420" w:firstLineChars="100" w:firstLine="210"/>
        <w:rPr>
          <w:rFonts w:asciiTheme="minorEastAsia" w:hAnsiTheme="minorEastAsia"/>
          <w:rPrChange w:id="374" w:author="德永　百花" w:date="2026-02-12T17:35:00Z">
            <w:rPr>
              <w:rFonts w:asciiTheme="minorEastAsia" w:hAnsiTheme="minorEastAsia"/>
            </w:rPr>
          </w:rPrChange>
        </w:rPr>
      </w:pPr>
      <w:r w:rsidRPr="00CC0C34">
        <w:rPr>
          <w:rFonts w:asciiTheme="minorEastAsia" w:hAnsiTheme="minorEastAsia" w:hint="eastAsia"/>
          <w:rPrChange w:id="375" w:author="德永　百花" w:date="2026-02-12T17:35:00Z">
            <w:rPr>
              <w:rFonts w:asciiTheme="minorEastAsia" w:hAnsiTheme="minorEastAsia" w:hint="eastAsia"/>
            </w:rPr>
          </w:rPrChange>
        </w:rPr>
        <w:t>申請書類</w:t>
      </w:r>
      <w:r w:rsidR="00202A91" w:rsidRPr="00CC0C34">
        <w:rPr>
          <w:rFonts w:asciiTheme="minorEastAsia" w:hAnsiTheme="minorEastAsia" w:hint="eastAsia"/>
          <w:rPrChange w:id="376" w:author="德永　百花" w:date="2026-02-12T17:35:00Z">
            <w:rPr>
              <w:rFonts w:asciiTheme="minorEastAsia" w:hAnsiTheme="minorEastAsia" w:hint="eastAsia"/>
            </w:rPr>
          </w:rPrChange>
        </w:rPr>
        <w:t>の作成費用は提出者の負担とし、提出された</w:t>
      </w:r>
      <w:r w:rsidRPr="00CC0C34">
        <w:rPr>
          <w:rFonts w:asciiTheme="minorEastAsia" w:hAnsiTheme="minorEastAsia" w:hint="eastAsia"/>
          <w:rPrChange w:id="377" w:author="德永　百花" w:date="2026-02-12T17:35:00Z">
            <w:rPr>
              <w:rFonts w:asciiTheme="minorEastAsia" w:hAnsiTheme="minorEastAsia" w:hint="eastAsia"/>
            </w:rPr>
          </w:rPrChange>
        </w:rPr>
        <w:t>申請書類</w:t>
      </w:r>
      <w:r w:rsidR="00202A91" w:rsidRPr="00CC0C34">
        <w:rPr>
          <w:rFonts w:asciiTheme="minorEastAsia" w:hAnsiTheme="minorEastAsia" w:hint="eastAsia"/>
          <w:rPrChange w:id="378" w:author="德永　百花" w:date="2026-02-12T17:35:00Z">
            <w:rPr>
              <w:rFonts w:asciiTheme="minorEastAsia" w:hAnsiTheme="minorEastAsia" w:hint="eastAsia"/>
            </w:rPr>
          </w:rPrChange>
        </w:rPr>
        <w:t>は返却しない。</w:t>
      </w:r>
    </w:p>
    <w:p w14:paraId="7948E693" w14:textId="77777777" w:rsidR="00202A91" w:rsidRPr="00CC0C34" w:rsidRDefault="00202A91" w:rsidP="00202A91">
      <w:pPr>
        <w:rPr>
          <w:rFonts w:asciiTheme="minorEastAsia" w:hAnsiTheme="minorEastAsia"/>
          <w:rPrChange w:id="379" w:author="德永　百花" w:date="2026-02-12T17:35:00Z">
            <w:rPr>
              <w:rFonts w:asciiTheme="minorEastAsia" w:hAnsiTheme="minorEastAsia"/>
            </w:rPr>
          </w:rPrChange>
        </w:rPr>
      </w:pPr>
    </w:p>
    <w:p w14:paraId="7CC281BF" w14:textId="77777777" w:rsidR="00202A91" w:rsidRPr="00CC0C34" w:rsidRDefault="00202A91" w:rsidP="00202A91">
      <w:pPr>
        <w:rPr>
          <w:rFonts w:asciiTheme="minorEastAsia" w:hAnsiTheme="minorEastAsia"/>
          <w:rPrChange w:id="380" w:author="德永　百花" w:date="2026-02-12T17:35:00Z">
            <w:rPr>
              <w:rFonts w:asciiTheme="minorEastAsia" w:hAnsiTheme="minorEastAsia"/>
            </w:rPr>
          </w:rPrChange>
        </w:rPr>
      </w:pPr>
      <w:r w:rsidRPr="00CC0C34">
        <w:rPr>
          <w:rFonts w:asciiTheme="minorEastAsia" w:hAnsiTheme="minorEastAsia" w:hint="eastAsia"/>
          <w:rPrChange w:id="381" w:author="德永　百花" w:date="2026-02-12T17:35:00Z">
            <w:rPr>
              <w:rFonts w:asciiTheme="minorEastAsia" w:hAnsiTheme="minorEastAsia" w:hint="eastAsia"/>
            </w:rPr>
          </w:rPrChange>
        </w:rPr>
        <w:t>４　入札参加資格の結果について</w:t>
      </w:r>
    </w:p>
    <w:p w14:paraId="4CF86F67" w14:textId="398474AA" w:rsidR="00202A91" w:rsidRPr="00CC0C34" w:rsidRDefault="004C7B25" w:rsidP="0016685C">
      <w:pPr>
        <w:ind w:leftChars="50" w:left="420" w:hangingChars="150" w:hanging="315"/>
        <w:rPr>
          <w:rFonts w:asciiTheme="minorEastAsia" w:hAnsiTheme="minorEastAsia"/>
          <w:rPrChange w:id="382" w:author="德永　百花" w:date="2026-02-12T17:35:00Z">
            <w:rPr>
              <w:rFonts w:asciiTheme="minorEastAsia" w:hAnsiTheme="minorEastAsia"/>
            </w:rPr>
          </w:rPrChange>
        </w:rPr>
      </w:pPr>
      <w:r w:rsidRPr="00CC0C34">
        <w:rPr>
          <w:rFonts w:asciiTheme="minorEastAsia" w:hAnsiTheme="minorEastAsia" w:hint="eastAsia"/>
          <w:rPrChange w:id="383" w:author="德永　百花" w:date="2026-02-12T17:35:00Z">
            <w:rPr>
              <w:rFonts w:asciiTheme="minorEastAsia" w:hAnsiTheme="minorEastAsia" w:hint="eastAsia"/>
            </w:rPr>
          </w:rPrChange>
        </w:rPr>
        <w:t>(</w:t>
      </w:r>
      <w:r w:rsidR="00202A91" w:rsidRPr="00CC0C34">
        <w:rPr>
          <w:rFonts w:asciiTheme="minorEastAsia" w:hAnsiTheme="minorEastAsia" w:hint="eastAsia"/>
          <w:rPrChange w:id="384" w:author="德永　百花" w:date="2026-02-12T17:35:00Z">
            <w:rPr>
              <w:rFonts w:asciiTheme="minorEastAsia" w:hAnsiTheme="minorEastAsia" w:hint="eastAsia"/>
            </w:rPr>
          </w:rPrChange>
        </w:rPr>
        <w:t>1</w:t>
      </w:r>
      <w:r w:rsidRPr="00CC0C34">
        <w:rPr>
          <w:rFonts w:asciiTheme="minorEastAsia" w:hAnsiTheme="minorEastAsia" w:hint="eastAsia"/>
          <w:rPrChange w:id="385" w:author="德永　百花" w:date="2026-02-12T17:35:00Z">
            <w:rPr>
              <w:rFonts w:asciiTheme="minorEastAsia" w:hAnsiTheme="minorEastAsia" w:hint="eastAsia"/>
            </w:rPr>
          </w:rPrChange>
        </w:rPr>
        <w:t xml:space="preserve">)　</w:t>
      </w:r>
      <w:r w:rsidR="00202A91" w:rsidRPr="00CC0C34">
        <w:rPr>
          <w:rFonts w:asciiTheme="minorEastAsia" w:hAnsiTheme="minorEastAsia" w:hint="eastAsia"/>
          <w:rPrChange w:id="386" w:author="德永　百花" w:date="2026-02-12T17:35:00Z">
            <w:rPr>
              <w:rFonts w:asciiTheme="minorEastAsia" w:hAnsiTheme="minorEastAsia" w:hint="eastAsia"/>
            </w:rPr>
          </w:rPrChange>
        </w:rPr>
        <w:t>入札参加資格審査の結果は、</w:t>
      </w:r>
      <w:r w:rsidR="0016685C" w:rsidRPr="00CC0C34">
        <w:rPr>
          <w:rFonts w:asciiTheme="minorEastAsia" w:hAnsiTheme="minorEastAsia" w:hint="eastAsia"/>
          <w:rPrChange w:id="387" w:author="德永　百花" w:date="2026-02-12T17:35:00Z">
            <w:rPr>
              <w:rFonts w:asciiTheme="minorEastAsia" w:hAnsiTheme="minorEastAsia" w:hint="eastAsia"/>
              <w:highlight w:val="yellow"/>
            </w:rPr>
          </w:rPrChange>
        </w:rPr>
        <w:t>令和</w:t>
      </w:r>
      <w:r w:rsidR="00865959" w:rsidRPr="00CC0C34">
        <w:rPr>
          <w:rFonts w:asciiTheme="minorEastAsia" w:hAnsiTheme="minorEastAsia" w:hint="eastAsia"/>
          <w:rPrChange w:id="388" w:author="德永　百花" w:date="2026-02-12T17:35:00Z">
            <w:rPr>
              <w:rFonts w:asciiTheme="minorEastAsia" w:hAnsiTheme="minorEastAsia" w:hint="eastAsia"/>
              <w:highlight w:val="yellow"/>
            </w:rPr>
          </w:rPrChange>
        </w:rPr>
        <w:t>８</w:t>
      </w:r>
      <w:r w:rsidR="00202A91" w:rsidRPr="00CC0C34">
        <w:rPr>
          <w:rFonts w:asciiTheme="minorEastAsia" w:hAnsiTheme="minorEastAsia" w:hint="eastAsia"/>
          <w:rPrChange w:id="389" w:author="德永　百花" w:date="2026-02-12T17:35:00Z">
            <w:rPr>
              <w:rFonts w:asciiTheme="minorEastAsia" w:hAnsiTheme="minorEastAsia" w:hint="eastAsia"/>
              <w:highlight w:val="yellow"/>
            </w:rPr>
          </w:rPrChange>
        </w:rPr>
        <w:t>年</w:t>
      </w:r>
      <w:r w:rsidR="001868D4" w:rsidRPr="00CC0C34">
        <w:rPr>
          <w:rFonts w:asciiTheme="minorEastAsia" w:hAnsiTheme="minorEastAsia" w:hint="eastAsia"/>
          <w:rPrChange w:id="390" w:author="德永　百花" w:date="2026-02-12T17:35:00Z">
            <w:rPr>
              <w:rFonts w:asciiTheme="minorEastAsia" w:hAnsiTheme="minorEastAsia" w:hint="eastAsia"/>
              <w:highlight w:val="yellow"/>
            </w:rPr>
          </w:rPrChange>
        </w:rPr>
        <w:t>３</w:t>
      </w:r>
      <w:r w:rsidR="00202A91" w:rsidRPr="00CC0C34">
        <w:rPr>
          <w:rFonts w:asciiTheme="minorEastAsia" w:hAnsiTheme="minorEastAsia" w:hint="eastAsia"/>
          <w:rPrChange w:id="391" w:author="德永　百花" w:date="2026-02-12T17:35:00Z">
            <w:rPr>
              <w:rFonts w:asciiTheme="minorEastAsia" w:hAnsiTheme="minorEastAsia" w:hint="eastAsia"/>
              <w:highlight w:val="yellow"/>
            </w:rPr>
          </w:rPrChange>
        </w:rPr>
        <w:t>月</w:t>
      </w:r>
      <w:r w:rsidR="00DD3AC0" w:rsidRPr="00CC0C34">
        <w:rPr>
          <w:rFonts w:asciiTheme="minorEastAsia" w:hAnsiTheme="minorEastAsia" w:hint="eastAsia"/>
          <w:rPrChange w:id="392" w:author="德永　百花" w:date="2026-02-12T17:35:00Z">
            <w:rPr>
              <w:rFonts w:asciiTheme="minorEastAsia" w:hAnsiTheme="minorEastAsia" w:hint="eastAsia"/>
              <w:highlight w:val="yellow"/>
            </w:rPr>
          </w:rPrChange>
        </w:rPr>
        <w:t>16</w:t>
      </w:r>
      <w:r w:rsidR="001868D4" w:rsidRPr="00CC0C34">
        <w:rPr>
          <w:rFonts w:asciiTheme="minorEastAsia" w:hAnsiTheme="minorEastAsia" w:hint="eastAsia"/>
          <w:rPrChange w:id="393" w:author="德永　百花" w:date="2026-02-12T17:35:00Z">
            <w:rPr>
              <w:rFonts w:asciiTheme="minorEastAsia" w:hAnsiTheme="minorEastAsia" w:hint="eastAsia"/>
              <w:highlight w:val="yellow"/>
            </w:rPr>
          </w:rPrChange>
        </w:rPr>
        <w:t>日</w:t>
      </w:r>
      <w:r w:rsidRPr="00CC0C34">
        <w:rPr>
          <w:rFonts w:asciiTheme="minorEastAsia" w:hAnsiTheme="minorEastAsia" w:hint="eastAsia"/>
          <w:rPrChange w:id="394" w:author="德永　百花" w:date="2026-02-12T17:35:00Z">
            <w:rPr>
              <w:rFonts w:asciiTheme="minorEastAsia" w:hAnsiTheme="minorEastAsia" w:hint="eastAsia"/>
              <w:highlight w:val="yellow"/>
            </w:rPr>
          </w:rPrChange>
        </w:rPr>
        <w:t>（</w:t>
      </w:r>
      <w:r w:rsidR="00DD3AC0" w:rsidRPr="00CC0C34">
        <w:rPr>
          <w:rFonts w:asciiTheme="minorEastAsia" w:hAnsiTheme="minorEastAsia" w:hint="eastAsia"/>
          <w:rPrChange w:id="395" w:author="德永　百花" w:date="2026-02-12T17:35:00Z">
            <w:rPr>
              <w:rFonts w:asciiTheme="minorEastAsia" w:hAnsiTheme="minorEastAsia" w:hint="eastAsia"/>
              <w:highlight w:val="yellow"/>
            </w:rPr>
          </w:rPrChange>
        </w:rPr>
        <w:t>月</w:t>
      </w:r>
      <w:r w:rsidRPr="00CC0C34">
        <w:rPr>
          <w:rFonts w:asciiTheme="minorEastAsia" w:hAnsiTheme="minorEastAsia" w:hint="eastAsia"/>
          <w:rPrChange w:id="396" w:author="德永　百花" w:date="2026-02-12T17:35:00Z">
            <w:rPr>
              <w:rFonts w:asciiTheme="minorEastAsia" w:hAnsiTheme="minorEastAsia" w:hint="eastAsia"/>
              <w:highlight w:val="yellow"/>
            </w:rPr>
          </w:rPrChange>
        </w:rPr>
        <w:t>）</w:t>
      </w:r>
      <w:r w:rsidR="00202A91" w:rsidRPr="00CC0C34">
        <w:rPr>
          <w:rFonts w:asciiTheme="minorEastAsia" w:hAnsiTheme="minorEastAsia" w:hint="eastAsia"/>
          <w:rPrChange w:id="397" w:author="德永　百花" w:date="2026-02-12T17:35:00Z">
            <w:rPr>
              <w:rFonts w:asciiTheme="minorEastAsia" w:hAnsiTheme="minorEastAsia" w:hint="eastAsia"/>
            </w:rPr>
          </w:rPrChange>
        </w:rPr>
        <w:t>付</w:t>
      </w:r>
      <w:r w:rsidR="0016685C" w:rsidRPr="00CC0C34">
        <w:rPr>
          <w:rFonts w:asciiTheme="minorEastAsia" w:hAnsiTheme="minorEastAsia" w:hint="eastAsia"/>
          <w:rPrChange w:id="398" w:author="德永　百花" w:date="2026-02-12T17:35:00Z">
            <w:rPr>
              <w:rFonts w:asciiTheme="minorEastAsia" w:hAnsiTheme="minorEastAsia" w:hint="eastAsia"/>
            </w:rPr>
          </w:rPrChange>
        </w:rPr>
        <w:t>け</w:t>
      </w:r>
      <w:r w:rsidR="00202A91" w:rsidRPr="00CC0C34">
        <w:rPr>
          <w:rFonts w:asciiTheme="minorEastAsia" w:hAnsiTheme="minorEastAsia" w:hint="eastAsia"/>
          <w:rPrChange w:id="399" w:author="德永　百花" w:date="2026-02-12T17:35:00Z">
            <w:rPr>
              <w:rFonts w:asciiTheme="minorEastAsia" w:hAnsiTheme="minorEastAsia" w:hint="eastAsia"/>
            </w:rPr>
          </w:rPrChange>
        </w:rPr>
        <w:t>で、申請者に対して「入札参加資格審査結果通知書」を通知する。</w:t>
      </w:r>
    </w:p>
    <w:p w14:paraId="71D6955C" w14:textId="77777777" w:rsidR="00202A91" w:rsidRPr="00CC0C34" w:rsidRDefault="00202A91" w:rsidP="0016685C">
      <w:pPr>
        <w:ind w:leftChars="50" w:left="420" w:hangingChars="150" w:hanging="315"/>
        <w:rPr>
          <w:rFonts w:asciiTheme="minorEastAsia" w:hAnsiTheme="minorEastAsia"/>
          <w:rPrChange w:id="400" w:author="德永　百花" w:date="2026-02-12T17:35:00Z">
            <w:rPr>
              <w:rFonts w:asciiTheme="minorEastAsia" w:hAnsiTheme="minorEastAsia"/>
            </w:rPr>
          </w:rPrChange>
        </w:rPr>
      </w:pPr>
      <w:r w:rsidRPr="00CC0C34">
        <w:rPr>
          <w:rFonts w:asciiTheme="minorEastAsia" w:hAnsiTheme="minorEastAsia" w:hint="eastAsia"/>
          <w:rPrChange w:id="401" w:author="德永　百花" w:date="2026-02-12T17:35:00Z">
            <w:rPr>
              <w:rFonts w:asciiTheme="minorEastAsia" w:hAnsiTheme="minorEastAsia" w:hint="eastAsia"/>
            </w:rPr>
          </w:rPrChange>
        </w:rPr>
        <w:lastRenderedPageBreak/>
        <w:t>(2)　この資格の有効期限は、資格を付与された日から、この入札により契約者が決定される日までとする。</w:t>
      </w:r>
    </w:p>
    <w:p w14:paraId="502CED8C" w14:textId="77777777" w:rsidR="00150A6E" w:rsidRPr="00CC0C34" w:rsidRDefault="00150A6E" w:rsidP="00150A6E">
      <w:pPr>
        <w:rPr>
          <w:rFonts w:asciiTheme="minorEastAsia" w:hAnsiTheme="minorEastAsia"/>
          <w:rPrChange w:id="402" w:author="德永　百花" w:date="2026-02-12T17:35:00Z">
            <w:rPr>
              <w:rFonts w:asciiTheme="minorEastAsia" w:hAnsiTheme="minorEastAsia"/>
            </w:rPr>
          </w:rPrChange>
        </w:rPr>
      </w:pPr>
    </w:p>
    <w:p w14:paraId="66A1E8E7" w14:textId="77777777" w:rsidR="00150A6E" w:rsidRPr="00CC0C34" w:rsidRDefault="00150A6E" w:rsidP="00150A6E">
      <w:pPr>
        <w:rPr>
          <w:rFonts w:asciiTheme="minorEastAsia" w:hAnsiTheme="minorEastAsia"/>
          <w:rPrChange w:id="403" w:author="德永　百花" w:date="2026-02-12T17:35:00Z">
            <w:rPr>
              <w:rFonts w:asciiTheme="minorEastAsia" w:hAnsiTheme="minorEastAsia"/>
            </w:rPr>
          </w:rPrChange>
        </w:rPr>
      </w:pPr>
      <w:r w:rsidRPr="00CC0C34">
        <w:rPr>
          <w:rFonts w:asciiTheme="minorEastAsia" w:hAnsiTheme="minorEastAsia" w:hint="eastAsia"/>
          <w:rPrChange w:id="404" w:author="德永　百花" w:date="2026-02-12T17:35:00Z">
            <w:rPr>
              <w:rFonts w:asciiTheme="minorEastAsia" w:hAnsiTheme="minorEastAsia" w:hint="eastAsia"/>
            </w:rPr>
          </w:rPrChange>
        </w:rPr>
        <w:t>５　入札に関する質問と回答</w:t>
      </w:r>
    </w:p>
    <w:p w14:paraId="6C70C5F9" w14:textId="77777777" w:rsidR="00150A6E" w:rsidRPr="00CC0C34" w:rsidRDefault="00150A6E" w:rsidP="0016685C">
      <w:pPr>
        <w:ind w:firstLineChars="200" w:firstLine="420"/>
        <w:rPr>
          <w:rFonts w:asciiTheme="minorEastAsia" w:hAnsiTheme="minorEastAsia"/>
          <w:rPrChange w:id="405" w:author="德永　百花" w:date="2026-02-12T17:35:00Z">
            <w:rPr>
              <w:rFonts w:asciiTheme="minorEastAsia" w:hAnsiTheme="minorEastAsia"/>
            </w:rPr>
          </w:rPrChange>
        </w:rPr>
      </w:pPr>
      <w:r w:rsidRPr="00CC0C34">
        <w:rPr>
          <w:rFonts w:asciiTheme="minorEastAsia" w:hAnsiTheme="minorEastAsia" w:hint="eastAsia"/>
          <w:rPrChange w:id="406" w:author="德永　百花" w:date="2026-02-12T17:35:00Z">
            <w:rPr>
              <w:rFonts w:asciiTheme="minorEastAsia" w:hAnsiTheme="minorEastAsia" w:hint="eastAsia"/>
            </w:rPr>
          </w:rPrChange>
        </w:rPr>
        <w:t>仕様内容に関する質疑応答は、次のとおりとする。</w:t>
      </w:r>
    </w:p>
    <w:p w14:paraId="3D67DC6A" w14:textId="77777777" w:rsidR="00150A6E" w:rsidRPr="00CC0C34" w:rsidRDefault="00150A6E" w:rsidP="0016685C">
      <w:pPr>
        <w:ind w:firstLineChars="50" w:firstLine="105"/>
        <w:rPr>
          <w:rFonts w:asciiTheme="minorEastAsia" w:hAnsiTheme="minorEastAsia"/>
          <w:rPrChange w:id="407" w:author="德永　百花" w:date="2026-02-12T17:35:00Z">
            <w:rPr>
              <w:rFonts w:asciiTheme="minorEastAsia" w:hAnsiTheme="minorEastAsia"/>
            </w:rPr>
          </w:rPrChange>
        </w:rPr>
      </w:pPr>
      <w:r w:rsidRPr="00CC0C34">
        <w:rPr>
          <w:rFonts w:asciiTheme="minorEastAsia" w:hAnsiTheme="minorEastAsia" w:hint="eastAsia"/>
          <w:rPrChange w:id="408" w:author="德永　百花" w:date="2026-02-12T17:35:00Z">
            <w:rPr>
              <w:rFonts w:asciiTheme="minorEastAsia" w:hAnsiTheme="minorEastAsia" w:hint="eastAsia"/>
            </w:rPr>
          </w:rPrChange>
        </w:rPr>
        <w:t>(1)　質疑受付期間</w:t>
      </w:r>
    </w:p>
    <w:p w14:paraId="547FAB31" w14:textId="6C6F0582" w:rsidR="00150A6E" w:rsidRPr="00CC0C34" w:rsidRDefault="0016685C" w:rsidP="0016685C">
      <w:pPr>
        <w:ind w:firstLineChars="300" w:firstLine="630"/>
        <w:rPr>
          <w:rFonts w:asciiTheme="minorEastAsia" w:hAnsiTheme="minorEastAsia"/>
          <w:rPrChange w:id="409" w:author="德永　百花" w:date="2026-02-12T17:35:00Z">
            <w:rPr>
              <w:rFonts w:asciiTheme="minorEastAsia" w:hAnsiTheme="minorEastAsia"/>
            </w:rPr>
          </w:rPrChange>
        </w:rPr>
      </w:pPr>
      <w:r w:rsidRPr="00CC0C34">
        <w:rPr>
          <w:rFonts w:asciiTheme="minorEastAsia" w:hAnsiTheme="minorEastAsia" w:hint="eastAsia"/>
          <w:rPrChange w:id="410" w:author="德永　百花" w:date="2026-02-12T17:35:00Z">
            <w:rPr>
              <w:rFonts w:asciiTheme="minorEastAsia" w:hAnsiTheme="minorEastAsia" w:hint="eastAsia"/>
              <w:highlight w:val="yellow"/>
            </w:rPr>
          </w:rPrChange>
        </w:rPr>
        <w:t>令和</w:t>
      </w:r>
      <w:r w:rsidR="00617EC2" w:rsidRPr="00CC0C34">
        <w:rPr>
          <w:rFonts w:asciiTheme="minorEastAsia" w:hAnsiTheme="minorEastAsia" w:hint="eastAsia"/>
          <w:rPrChange w:id="411" w:author="德永　百花" w:date="2026-02-12T17:35:00Z">
            <w:rPr>
              <w:rFonts w:asciiTheme="minorEastAsia" w:hAnsiTheme="minorEastAsia" w:hint="eastAsia"/>
              <w:highlight w:val="yellow"/>
            </w:rPr>
          </w:rPrChange>
        </w:rPr>
        <w:t>８</w:t>
      </w:r>
      <w:r w:rsidRPr="00CC0C34">
        <w:rPr>
          <w:rFonts w:asciiTheme="minorEastAsia" w:hAnsiTheme="minorEastAsia" w:hint="eastAsia"/>
          <w:rPrChange w:id="412" w:author="德永　百花" w:date="2026-02-12T17:35:00Z">
            <w:rPr>
              <w:rFonts w:asciiTheme="minorEastAsia" w:hAnsiTheme="minorEastAsia" w:hint="eastAsia"/>
              <w:highlight w:val="yellow"/>
            </w:rPr>
          </w:rPrChange>
        </w:rPr>
        <w:t>年</w:t>
      </w:r>
      <w:r w:rsidR="00617EC2" w:rsidRPr="00CC0C34">
        <w:rPr>
          <w:rFonts w:asciiTheme="minorEastAsia" w:hAnsiTheme="minorEastAsia" w:hint="eastAsia"/>
          <w:rPrChange w:id="413" w:author="德永　百花" w:date="2026-02-12T17:35:00Z">
            <w:rPr>
              <w:rFonts w:asciiTheme="minorEastAsia" w:hAnsiTheme="minorEastAsia" w:hint="eastAsia"/>
              <w:highlight w:val="yellow"/>
            </w:rPr>
          </w:rPrChange>
        </w:rPr>
        <w:t>２</w:t>
      </w:r>
      <w:r w:rsidRPr="00CC0C34">
        <w:rPr>
          <w:rFonts w:asciiTheme="minorEastAsia" w:hAnsiTheme="minorEastAsia" w:hint="eastAsia"/>
          <w:rPrChange w:id="414" w:author="德永　百花" w:date="2026-02-12T17:35:00Z">
            <w:rPr>
              <w:rFonts w:asciiTheme="minorEastAsia" w:hAnsiTheme="minorEastAsia" w:hint="eastAsia"/>
              <w:highlight w:val="yellow"/>
            </w:rPr>
          </w:rPrChange>
        </w:rPr>
        <w:t>月</w:t>
      </w:r>
      <w:r w:rsidR="00617EC2" w:rsidRPr="00CC0C34">
        <w:rPr>
          <w:rFonts w:asciiTheme="minorEastAsia" w:hAnsiTheme="minorEastAsia" w:hint="eastAsia"/>
          <w:rPrChange w:id="415" w:author="德永　百花" w:date="2026-02-12T17:35:00Z">
            <w:rPr>
              <w:rFonts w:asciiTheme="minorEastAsia" w:hAnsiTheme="minorEastAsia" w:hint="eastAsia"/>
              <w:highlight w:val="yellow"/>
            </w:rPr>
          </w:rPrChange>
        </w:rPr>
        <w:t>13</w:t>
      </w:r>
      <w:r w:rsidRPr="00CC0C34">
        <w:rPr>
          <w:rFonts w:asciiTheme="minorEastAsia" w:hAnsiTheme="minorEastAsia" w:hint="eastAsia"/>
          <w:rPrChange w:id="416" w:author="德永　百花" w:date="2026-02-12T17:35:00Z">
            <w:rPr>
              <w:rFonts w:asciiTheme="minorEastAsia" w:hAnsiTheme="minorEastAsia" w:hint="eastAsia"/>
              <w:highlight w:val="yellow"/>
            </w:rPr>
          </w:rPrChange>
        </w:rPr>
        <w:t>日(</w:t>
      </w:r>
      <w:r w:rsidR="00617EC2" w:rsidRPr="00CC0C34">
        <w:rPr>
          <w:rFonts w:asciiTheme="minorEastAsia" w:hAnsiTheme="minorEastAsia" w:hint="eastAsia"/>
          <w:rPrChange w:id="417" w:author="德永　百花" w:date="2026-02-12T17:35:00Z">
            <w:rPr>
              <w:rFonts w:asciiTheme="minorEastAsia" w:hAnsiTheme="minorEastAsia" w:hint="eastAsia"/>
              <w:highlight w:val="yellow"/>
            </w:rPr>
          </w:rPrChange>
        </w:rPr>
        <w:t>金</w:t>
      </w:r>
      <w:r w:rsidRPr="00CC0C34">
        <w:rPr>
          <w:rFonts w:asciiTheme="minorEastAsia" w:hAnsiTheme="minorEastAsia" w:hint="eastAsia"/>
          <w:rPrChange w:id="418" w:author="德永　百花" w:date="2026-02-12T17:35:00Z">
            <w:rPr>
              <w:rFonts w:asciiTheme="minorEastAsia" w:hAnsiTheme="minorEastAsia" w:hint="eastAsia"/>
              <w:highlight w:val="yellow"/>
            </w:rPr>
          </w:rPrChange>
        </w:rPr>
        <w:t>)午前10時から</w:t>
      </w:r>
      <w:r w:rsidR="001868D4" w:rsidRPr="00CC0C34">
        <w:rPr>
          <w:rFonts w:asciiTheme="minorEastAsia" w:hAnsiTheme="minorEastAsia" w:hint="eastAsia"/>
          <w:rPrChange w:id="419" w:author="德永　百花" w:date="2026-02-12T17:35:00Z">
            <w:rPr>
              <w:rFonts w:asciiTheme="minorEastAsia" w:hAnsiTheme="minorEastAsia" w:hint="eastAsia"/>
              <w:highlight w:val="yellow"/>
            </w:rPr>
          </w:rPrChange>
        </w:rPr>
        <w:t>同</w:t>
      </w:r>
      <w:r w:rsidR="00617EC2" w:rsidRPr="00CC0C34">
        <w:rPr>
          <w:rFonts w:asciiTheme="minorEastAsia" w:hAnsiTheme="minorEastAsia" w:hint="eastAsia"/>
          <w:rPrChange w:id="420" w:author="德永　百花" w:date="2026-02-12T17:35:00Z">
            <w:rPr>
              <w:rFonts w:asciiTheme="minorEastAsia" w:hAnsiTheme="minorEastAsia" w:hint="eastAsia"/>
              <w:highlight w:val="yellow"/>
            </w:rPr>
          </w:rPrChange>
        </w:rPr>
        <w:t>年３</w:t>
      </w:r>
      <w:r w:rsidR="001868D4" w:rsidRPr="00CC0C34">
        <w:rPr>
          <w:rFonts w:asciiTheme="minorEastAsia" w:hAnsiTheme="minorEastAsia" w:hint="eastAsia"/>
          <w:rPrChange w:id="421" w:author="德永　百花" w:date="2026-02-12T17:35:00Z">
            <w:rPr>
              <w:rFonts w:asciiTheme="minorEastAsia" w:hAnsiTheme="minorEastAsia" w:hint="eastAsia"/>
              <w:highlight w:val="yellow"/>
            </w:rPr>
          </w:rPrChange>
        </w:rPr>
        <w:t>月</w:t>
      </w:r>
      <w:r w:rsidR="00617EC2" w:rsidRPr="00CC0C34">
        <w:rPr>
          <w:rFonts w:asciiTheme="minorEastAsia" w:hAnsiTheme="minorEastAsia" w:hint="eastAsia"/>
          <w:rPrChange w:id="422" w:author="德永　百花" w:date="2026-02-12T17:35:00Z">
            <w:rPr>
              <w:rFonts w:asciiTheme="minorEastAsia" w:hAnsiTheme="minorEastAsia" w:hint="eastAsia"/>
              <w:highlight w:val="yellow"/>
            </w:rPr>
          </w:rPrChange>
        </w:rPr>
        <w:t>９</w:t>
      </w:r>
      <w:r w:rsidRPr="00CC0C34">
        <w:rPr>
          <w:rFonts w:asciiTheme="minorEastAsia" w:hAnsiTheme="minorEastAsia" w:hint="eastAsia"/>
          <w:rPrChange w:id="423" w:author="德永　百花" w:date="2026-02-12T17:35:00Z">
            <w:rPr>
              <w:rFonts w:asciiTheme="minorEastAsia" w:hAnsiTheme="minorEastAsia" w:hint="eastAsia"/>
              <w:highlight w:val="yellow"/>
            </w:rPr>
          </w:rPrChange>
        </w:rPr>
        <w:t>日(</w:t>
      </w:r>
      <w:r w:rsidR="001868D4" w:rsidRPr="00CC0C34">
        <w:rPr>
          <w:rFonts w:asciiTheme="minorEastAsia" w:hAnsiTheme="minorEastAsia" w:hint="eastAsia"/>
          <w:rPrChange w:id="424" w:author="德永　百花" w:date="2026-02-12T17:35:00Z">
            <w:rPr>
              <w:rFonts w:asciiTheme="minorEastAsia" w:hAnsiTheme="minorEastAsia" w:hint="eastAsia"/>
              <w:highlight w:val="yellow"/>
            </w:rPr>
          </w:rPrChange>
        </w:rPr>
        <w:t>月</w:t>
      </w:r>
      <w:r w:rsidRPr="00CC0C34">
        <w:rPr>
          <w:rFonts w:asciiTheme="minorEastAsia" w:hAnsiTheme="minorEastAsia" w:hint="eastAsia"/>
          <w:rPrChange w:id="425" w:author="德永　百花" w:date="2026-02-12T17:35:00Z">
            <w:rPr>
              <w:rFonts w:asciiTheme="minorEastAsia" w:hAnsiTheme="minorEastAsia" w:hint="eastAsia"/>
              <w:highlight w:val="yellow"/>
            </w:rPr>
          </w:rPrChange>
        </w:rPr>
        <w:t>)午後５時まで</w:t>
      </w:r>
    </w:p>
    <w:p w14:paraId="40D76B17" w14:textId="77777777" w:rsidR="00150A6E" w:rsidRPr="00CC0C34" w:rsidRDefault="00752385" w:rsidP="0016685C">
      <w:pPr>
        <w:ind w:firstLineChars="50" w:firstLine="105"/>
        <w:rPr>
          <w:rFonts w:asciiTheme="minorEastAsia" w:hAnsiTheme="minorEastAsia"/>
          <w:rPrChange w:id="426" w:author="德永　百花" w:date="2026-02-12T17:35:00Z">
            <w:rPr>
              <w:rFonts w:asciiTheme="minorEastAsia" w:hAnsiTheme="minorEastAsia"/>
            </w:rPr>
          </w:rPrChange>
        </w:rPr>
      </w:pPr>
      <w:r w:rsidRPr="00CC0C34">
        <w:rPr>
          <w:rFonts w:asciiTheme="minorEastAsia" w:hAnsiTheme="minorEastAsia" w:hint="eastAsia"/>
          <w:rPrChange w:id="427" w:author="德永　百花" w:date="2026-02-12T17:35:00Z">
            <w:rPr>
              <w:rFonts w:asciiTheme="minorEastAsia" w:hAnsiTheme="minorEastAsia" w:hint="eastAsia"/>
            </w:rPr>
          </w:rPrChange>
        </w:rPr>
        <w:t>(2</w:t>
      </w:r>
      <w:r w:rsidR="00150A6E" w:rsidRPr="00CC0C34">
        <w:rPr>
          <w:rFonts w:asciiTheme="minorEastAsia" w:hAnsiTheme="minorEastAsia" w:hint="eastAsia"/>
          <w:rPrChange w:id="428" w:author="德永　百花" w:date="2026-02-12T17:35:00Z">
            <w:rPr>
              <w:rFonts w:asciiTheme="minorEastAsia" w:hAnsiTheme="minorEastAsia" w:hint="eastAsia"/>
            </w:rPr>
          </w:rPrChange>
        </w:rPr>
        <w:t>)　質疑の方法</w:t>
      </w:r>
    </w:p>
    <w:p w14:paraId="2334279A" w14:textId="280F1D10" w:rsidR="00010297" w:rsidRPr="00CC0C34" w:rsidRDefault="00150A6E" w:rsidP="0016685C">
      <w:pPr>
        <w:ind w:leftChars="200" w:left="420" w:firstLineChars="100" w:firstLine="210"/>
        <w:rPr>
          <w:rFonts w:hAnsi="ＭＳ 明朝"/>
          <w:rPrChange w:id="429" w:author="德永　百花" w:date="2026-02-12T17:35:00Z">
            <w:rPr>
              <w:rFonts w:hAnsi="ＭＳ 明朝"/>
            </w:rPr>
          </w:rPrChange>
        </w:rPr>
      </w:pPr>
      <w:r w:rsidRPr="00CC0C34">
        <w:rPr>
          <w:rFonts w:asciiTheme="minorEastAsia" w:hAnsiTheme="minorEastAsia" w:hint="eastAsia"/>
          <w:rPrChange w:id="430" w:author="德永　百花" w:date="2026-02-12T17:35:00Z">
            <w:rPr>
              <w:rFonts w:asciiTheme="minorEastAsia" w:hAnsiTheme="minorEastAsia" w:hint="eastAsia"/>
            </w:rPr>
          </w:rPrChange>
        </w:rPr>
        <w:t>「質問書」（様式</w:t>
      </w:r>
      <w:r w:rsidR="004B299F" w:rsidRPr="00CC0C34">
        <w:rPr>
          <w:rFonts w:asciiTheme="minorEastAsia" w:hAnsiTheme="minorEastAsia" w:hint="eastAsia"/>
          <w:rPrChange w:id="431" w:author="德永　百花" w:date="2026-02-12T17:35:00Z">
            <w:rPr>
              <w:rFonts w:asciiTheme="minorEastAsia" w:hAnsiTheme="minorEastAsia" w:hint="eastAsia"/>
            </w:rPr>
          </w:rPrChange>
        </w:rPr>
        <w:t>５</w:t>
      </w:r>
      <w:r w:rsidRPr="00CC0C34">
        <w:rPr>
          <w:rFonts w:asciiTheme="minorEastAsia" w:hAnsiTheme="minorEastAsia" w:hint="eastAsia"/>
          <w:rPrChange w:id="432" w:author="德永　百花" w:date="2026-02-12T17:35:00Z">
            <w:rPr>
              <w:rFonts w:asciiTheme="minorEastAsia" w:hAnsiTheme="minorEastAsia" w:hint="eastAsia"/>
            </w:rPr>
          </w:rPrChange>
        </w:rPr>
        <w:t>号）を添付した電子メールもしくはファクシミリあるいは持参により、</w:t>
      </w:r>
      <w:r w:rsidR="00752385" w:rsidRPr="00CC0C34">
        <w:rPr>
          <w:rFonts w:asciiTheme="minorEastAsia" w:hAnsiTheme="minorEastAsia" w:hint="eastAsia"/>
          <w:rPrChange w:id="433" w:author="德永　百花" w:date="2026-02-12T17:35:00Z">
            <w:rPr>
              <w:rFonts w:asciiTheme="minorEastAsia" w:hAnsiTheme="minorEastAsia" w:hint="eastAsia"/>
            </w:rPr>
          </w:rPrChange>
        </w:rPr>
        <w:t>以下の質問提出先</w:t>
      </w:r>
      <w:r w:rsidRPr="00CC0C34">
        <w:rPr>
          <w:rFonts w:asciiTheme="minorEastAsia" w:hAnsiTheme="minorEastAsia" w:hint="eastAsia"/>
          <w:rPrChange w:id="434" w:author="德永　百花" w:date="2026-02-12T17:35:00Z">
            <w:rPr>
              <w:rFonts w:asciiTheme="minorEastAsia" w:hAnsiTheme="minorEastAsia" w:hint="eastAsia"/>
            </w:rPr>
          </w:rPrChange>
        </w:rPr>
        <w:t>まで提出すること。</w:t>
      </w:r>
      <w:r w:rsidR="00010297" w:rsidRPr="00CC0C34">
        <w:rPr>
          <w:rFonts w:asciiTheme="minorEastAsia" w:hAnsiTheme="minorEastAsia" w:hint="eastAsia"/>
          <w:rPrChange w:id="435" w:author="德永　百花" w:date="2026-02-12T17:35:00Z">
            <w:rPr>
              <w:rFonts w:asciiTheme="minorEastAsia" w:hAnsiTheme="minorEastAsia" w:hint="eastAsia"/>
            </w:rPr>
          </w:rPrChange>
        </w:rPr>
        <w:t>ただし</w:t>
      </w:r>
      <w:r w:rsidR="0016685C" w:rsidRPr="00CC0C34">
        <w:rPr>
          <w:rFonts w:asciiTheme="minorEastAsia" w:hAnsiTheme="minorEastAsia" w:hint="eastAsia"/>
          <w:rPrChange w:id="436" w:author="德永　百花" w:date="2026-02-12T17:35:00Z">
            <w:rPr>
              <w:rFonts w:asciiTheme="minorEastAsia" w:hAnsiTheme="minorEastAsia" w:hint="eastAsia"/>
            </w:rPr>
          </w:rPrChange>
        </w:rPr>
        <w:t>、</w:t>
      </w:r>
      <w:r w:rsidR="00010297" w:rsidRPr="00CC0C34">
        <w:rPr>
          <w:rFonts w:asciiTheme="minorEastAsia" w:hAnsiTheme="minorEastAsia" w:hint="eastAsia"/>
          <w:rPrChange w:id="437" w:author="德永　百花" w:date="2026-02-12T17:35:00Z">
            <w:rPr>
              <w:rFonts w:asciiTheme="minorEastAsia" w:hAnsiTheme="minorEastAsia" w:hint="eastAsia"/>
            </w:rPr>
          </w:rPrChange>
        </w:rPr>
        <w:t>持参の場合は</w:t>
      </w:r>
      <w:r w:rsidR="0016685C" w:rsidRPr="00CC0C34">
        <w:rPr>
          <w:rFonts w:asciiTheme="minorEastAsia" w:hAnsiTheme="minorEastAsia" w:hint="eastAsia"/>
          <w:rPrChange w:id="438" w:author="德永　百花" w:date="2026-02-12T17:35:00Z">
            <w:rPr>
              <w:rFonts w:asciiTheme="minorEastAsia" w:hAnsiTheme="minorEastAsia" w:hint="eastAsia"/>
            </w:rPr>
          </w:rPrChange>
        </w:rPr>
        <w:t>、</w:t>
      </w:r>
      <w:r w:rsidR="0016685C" w:rsidRPr="00CC0C34">
        <w:rPr>
          <w:rFonts w:ascii="ＭＳ 明朝" w:eastAsia="ＭＳ 明朝" w:hAnsi="ＭＳ 明朝" w:hint="eastAsia"/>
          <w:rPrChange w:id="439" w:author="德永　百花" w:date="2026-02-12T17:35:00Z">
            <w:rPr>
              <w:rFonts w:ascii="ＭＳ 明朝" w:eastAsia="ＭＳ 明朝" w:hAnsi="ＭＳ 明朝" w:hint="eastAsia"/>
            </w:rPr>
          </w:rPrChange>
        </w:rPr>
        <w:t>土曜日、日曜日及び祝日</w:t>
      </w:r>
      <w:r w:rsidR="0016685C" w:rsidRPr="00CC0C34">
        <w:rPr>
          <w:rFonts w:hAnsi="ＭＳ 明朝" w:hint="eastAsia"/>
          <w:rPrChange w:id="440" w:author="德永　百花" w:date="2026-02-12T17:35:00Z">
            <w:rPr>
              <w:rFonts w:hAnsi="ＭＳ 明朝" w:hint="eastAsia"/>
            </w:rPr>
          </w:rPrChange>
        </w:rPr>
        <w:t>を</w:t>
      </w:r>
      <w:r w:rsidR="00010297" w:rsidRPr="00CC0C34">
        <w:rPr>
          <w:rFonts w:hAnsi="ＭＳ 明朝" w:hint="eastAsia"/>
          <w:rPrChange w:id="441" w:author="德永　百花" w:date="2026-02-12T17:35:00Z">
            <w:rPr>
              <w:rFonts w:hAnsi="ＭＳ 明朝" w:hint="eastAsia"/>
            </w:rPr>
          </w:rPrChange>
        </w:rPr>
        <w:t>除く、午前</w:t>
      </w:r>
      <w:r w:rsidR="00BA28CC" w:rsidRPr="00CC0C34">
        <w:rPr>
          <w:rFonts w:ascii="ＭＳ 明朝" w:eastAsia="ＭＳ 明朝" w:hAnsi="ＭＳ 明朝" w:hint="eastAsia"/>
          <w:rPrChange w:id="442" w:author="德永　百花" w:date="2026-02-12T17:35:00Z">
            <w:rPr>
              <w:rFonts w:ascii="ＭＳ 明朝" w:eastAsia="ＭＳ 明朝" w:hAnsi="ＭＳ 明朝" w:hint="eastAsia"/>
            </w:rPr>
          </w:rPrChange>
        </w:rPr>
        <w:t>10</w:t>
      </w:r>
      <w:r w:rsidR="00010297" w:rsidRPr="00CC0C34">
        <w:rPr>
          <w:rFonts w:hAnsi="ＭＳ 明朝" w:hint="eastAsia"/>
          <w:rPrChange w:id="443" w:author="德永　百花" w:date="2026-02-12T17:35:00Z">
            <w:rPr>
              <w:rFonts w:hAnsi="ＭＳ 明朝" w:hint="eastAsia"/>
            </w:rPr>
          </w:rPrChange>
        </w:rPr>
        <w:t>時から正午まで及び午後１時から午後５時までとする。</w:t>
      </w:r>
    </w:p>
    <w:p w14:paraId="22DFF50C" w14:textId="1D704EA2" w:rsidR="00150A6E" w:rsidRPr="00CC0C34" w:rsidRDefault="00B1028E" w:rsidP="00A432B9">
      <w:pPr>
        <w:ind w:firstLineChars="400" w:firstLine="840"/>
        <w:rPr>
          <w:rFonts w:asciiTheme="minorEastAsia" w:hAnsiTheme="minorEastAsia"/>
          <w:rPrChange w:id="444" w:author="德永　百花" w:date="2026-02-12T17:35:00Z">
            <w:rPr>
              <w:rFonts w:asciiTheme="minorEastAsia" w:hAnsiTheme="minorEastAsia"/>
            </w:rPr>
          </w:rPrChange>
        </w:rPr>
      </w:pPr>
      <w:r w:rsidRPr="00CC0C34">
        <w:rPr>
          <w:rFonts w:asciiTheme="minorEastAsia" w:hAnsiTheme="minorEastAsia" w:hint="eastAsia"/>
          <w:rPrChange w:id="445" w:author="德永　百花" w:date="2026-02-12T17:35:00Z">
            <w:rPr>
              <w:rFonts w:asciiTheme="minorEastAsia" w:hAnsiTheme="minorEastAsia" w:hint="eastAsia"/>
            </w:rPr>
          </w:rPrChange>
        </w:rPr>
        <w:t>質問の提出先：</w:t>
      </w:r>
      <w:r w:rsidR="00A432B9" w:rsidRPr="00CC0C34">
        <w:rPr>
          <w:rFonts w:asciiTheme="minorEastAsia" w:hAnsiTheme="minorEastAsia" w:hint="eastAsia"/>
          <w:rPrChange w:id="446" w:author="德永　百花" w:date="2026-02-12T17:35:00Z">
            <w:rPr>
              <w:rFonts w:asciiTheme="minorEastAsia" w:hAnsiTheme="minorEastAsia" w:hint="eastAsia"/>
            </w:rPr>
          </w:rPrChange>
        </w:rPr>
        <w:t>大阪国際がんセンター事務局施設保全グループ</w:t>
      </w:r>
    </w:p>
    <w:p w14:paraId="04C88662" w14:textId="67509AB4" w:rsidR="00150A6E" w:rsidRPr="00CC0C34" w:rsidRDefault="00150A6E" w:rsidP="0016685C">
      <w:pPr>
        <w:ind w:firstLineChars="400" w:firstLine="840"/>
        <w:rPr>
          <w:rFonts w:asciiTheme="minorEastAsia" w:hAnsiTheme="minorEastAsia"/>
          <w:rPrChange w:id="447" w:author="德永　百花" w:date="2026-02-12T17:35:00Z">
            <w:rPr>
              <w:rFonts w:asciiTheme="minorEastAsia" w:hAnsiTheme="minorEastAsia"/>
            </w:rPr>
          </w:rPrChange>
        </w:rPr>
      </w:pPr>
      <w:r w:rsidRPr="00CC0C34">
        <w:rPr>
          <w:rFonts w:asciiTheme="minorEastAsia" w:hAnsiTheme="minorEastAsia" w:hint="eastAsia"/>
          <w:rPrChange w:id="448" w:author="德永　百花" w:date="2026-02-12T17:35:00Z">
            <w:rPr>
              <w:rFonts w:asciiTheme="minorEastAsia" w:hAnsiTheme="minorEastAsia" w:hint="eastAsia"/>
            </w:rPr>
          </w:rPrChange>
        </w:rPr>
        <w:t>ＦＡＸ番号：</w:t>
      </w:r>
      <w:r w:rsidR="00A432B9" w:rsidRPr="00CC0C34">
        <w:rPr>
          <w:rFonts w:asciiTheme="minorEastAsia" w:hAnsiTheme="minorEastAsia" w:hint="eastAsia"/>
          <w:rPrChange w:id="449" w:author="德永　百花" w:date="2026-02-12T17:35:00Z">
            <w:rPr>
              <w:rFonts w:asciiTheme="minorEastAsia" w:hAnsiTheme="minorEastAsia" w:hint="eastAsia"/>
            </w:rPr>
          </w:rPrChange>
        </w:rPr>
        <w:t>06-6945-1900</w:t>
      </w:r>
    </w:p>
    <w:p w14:paraId="1BD819D9" w14:textId="0DD55753" w:rsidR="00752385" w:rsidRPr="00CC0C34" w:rsidRDefault="00150A6E" w:rsidP="0016685C">
      <w:pPr>
        <w:ind w:firstLineChars="400" w:firstLine="840"/>
        <w:rPr>
          <w:rFonts w:asciiTheme="minorEastAsia" w:hAnsiTheme="minorEastAsia"/>
          <w:rPrChange w:id="450" w:author="德永　百花" w:date="2026-02-12T17:35:00Z">
            <w:rPr>
              <w:rFonts w:asciiTheme="minorEastAsia" w:hAnsiTheme="minorEastAsia"/>
            </w:rPr>
          </w:rPrChange>
        </w:rPr>
      </w:pPr>
      <w:r w:rsidRPr="00CC0C34">
        <w:rPr>
          <w:rFonts w:asciiTheme="minorEastAsia" w:hAnsiTheme="minorEastAsia" w:hint="eastAsia"/>
          <w:rPrChange w:id="451" w:author="德永　百花" w:date="2026-02-12T17:35:00Z">
            <w:rPr>
              <w:rFonts w:asciiTheme="minorEastAsia" w:hAnsiTheme="minorEastAsia" w:hint="eastAsia"/>
            </w:rPr>
          </w:rPrChange>
        </w:rPr>
        <w:t>電子メールアドレス：</w:t>
      </w:r>
      <w:r w:rsidR="00A432B9" w:rsidRPr="00CC0C34">
        <w:rPr>
          <w:rFonts w:asciiTheme="minorEastAsia" w:hAnsiTheme="minorEastAsia"/>
          <w:rPrChange w:id="452" w:author="德永　百花" w:date="2026-02-12T17:35:00Z">
            <w:rPr>
              <w:rFonts w:asciiTheme="minorEastAsia" w:hAnsiTheme="minorEastAsia"/>
            </w:rPr>
          </w:rPrChange>
        </w:rPr>
        <w:t>nyuusatsu-shisetsuhozen@oici.jp</w:t>
      </w:r>
    </w:p>
    <w:p w14:paraId="4C644ECE" w14:textId="77777777" w:rsidR="00752385" w:rsidRPr="00CC0C34" w:rsidRDefault="00752385" w:rsidP="0016685C">
      <w:pPr>
        <w:ind w:firstLineChars="50" w:firstLine="105"/>
        <w:rPr>
          <w:rFonts w:asciiTheme="minorEastAsia" w:hAnsiTheme="minorEastAsia"/>
          <w:rPrChange w:id="453" w:author="德永　百花" w:date="2026-02-12T17:35:00Z">
            <w:rPr>
              <w:rFonts w:asciiTheme="minorEastAsia" w:hAnsiTheme="minorEastAsia"/>
            </w:rPr>
          </w:rPrChange>
        </w:rPr>
      </w:pPr>
      <w:r w:rsidRPr="00CC0C34">
        <w:rPr>
          <w:rFonts w:asciiTheme="minorEastAsia" w:hAnsiTheme="minorEastAsia" w:hint="eastAsia"/>
          <w:rPrChange w:id="454" w:author="德永　百花" w:date="2026-02-12T17:35:00Z">
            <w:rPr>
              <w:rFonts w:asciiTheme="minorEastAsia" w:hAnsiTheme="minorEastAsia" w:hint="eastAsia"/>
            </w:rPr>
          </w:rPrChange>
        </w:rPr>
        <w:t>(3)　質疑の回答日</w:t>
      </w:r>
    </w:p>
    <w:p w14:paraId="3F301EC9" w14:textId="79DCBF4C" w:rsidR="00150A6E" w:rsidRPr="00CC0C34" w:rsidRDefault="0016685C" w:rsidP="0016685C">
      <w:pPr>
        <w:ind w:firstLineChars="300" w:firstLine="630"/>
        <w:rPr>
          <w:rFonts w:asciiTheme="minorEastAsia" w:hAnsiTheme="minorEastAsia"/>
          <w:rPrChange w:id="455" w:author="德永　百花" w:date="2026-02-12T17:35:00Z">
            <w:rPr>
              <w:rFonts w:asciiTheme="minorEastAsia" w:hAnsiTheme="minorEastAsia"/>
            </w:rPr>
          </w:rPrChange>
        </w:rPr>
      </w:pPr>
      <w:r w:rsidRPr="00CC0C34">
        <w:rPr>
          <w:rFonts w:asciiTheme="minorEastAsia" w:hAnsiTheme="minorEastAsia" w:hint="eastAsia"/>
          <w:rPrChange w:id="456" w:author="德永　百花" w:date="2026-02-12T17:35:00Z">
            <w:rPr>
              <w:rFonts w:asciiTheme="minorEastAsia" w:hAnsiTheme="minorEastAsia" w:hint="eastAsia"/>
              <w:highlight w:val="yellow"/>
            </w:rPr>
          </w:rPrChange>
        </w:rPr>
        <w:t>令和</w:t>
      </w:r>
      <w:r w:rsidR="00617EC2" w:rsidRPr="00CC0C34">
        <w:rPr>
          <w:rFonts w:asciiTheme="minorEastAsia" w:hAnsiTheme="minorEastAsia" w:hint="eastAsia"/>
          <w:rPrChange w:id="457" w:author="德永　百花" w:date="2026-02-12T17:35:00Z">
            <w:rPr>
              <w:rFonts w:asciiTheme="minorEastAsia" w:hAnsiTheme="minorEastAsia" w:hint="eastAsia"/>
              <w:highlight w:val="yellow"/>
            </w:rPr>
          </w:rPrChange>
        </w:rPr>
        <w:t>８</w:t>
      </w:r>
      <w:r w:rsidR="00752385" w:rsidRPr="00CC0C34">
        <w:rPr>
          <w:rFonts w:asciiTheme="minorEastAsia" w:hAnsiTheme="minorEastAsia" w:hint="eastAsia"/>
          <w:rPrChange w:id="458" w:author="德永　百花" w:date="2026-02-12T17:35:00Z">
            <w:rPr>
              <w:rFonts w:asciiTheme="minorEastAsia" w:hAnsiTheme="minorEastAsia" w:hint="eastAsia"/>
              <w:highlight w:val="yellow"/>
            </w:rPr>
          </w:rPrChange>
        </w:rPr>
        <w:t>年</w:t>
      </w:r>
      <w:r w:rsidR="001868D4" w:rsidRPr="00CC0C34">
        <w:rPr>
          <w:rFonts w:asciiTheme="minorEastAsia" w:hAnsiTheme="minorEastAsia" w:hint="eastAsia"/>
          <w:rPrChange w:id="459" w:author="德永　百花" w:date="2026-02-12T17:35:00Z">
            <w:rPr>
              <w:rFonts w:asciiTheme="minorEastAsia" w:hAnsiTheme="minorEastAsia" w:hint="eastAsia"/>
              <w:highlight w:val="yellow"/>
            </w:rPr>
          </w:rPrChange>
        </w:rPr>
        <w:t>３</w:t>
      </w:r>
      <w:r w:rsidR="00752385" w:rsidRPr="00CC0C34">
        <w:rPr>
          <w:rFonts w:asciiTheme="minorEastAsia" w:hAnsiTheme="minorEastAsia" w:hint="eastAsia"/>
          <w:rPrChange w:id="460" w:author="德永　百花" w:date="2026-02-12T17:35:00Z">
            <w:rPr>
              <w:rFonts w:asciiTheme="minorEastAsia" w:hAnsiTheme="minorEastAsia" w:hint="eastAsia"/>
              <w:highlight w:val="yellow"/>
            </w:rPr>
          </w:rPrChange>
        </w:rPr>
        <w:t>月</w:t>
      </w:r>
      <w:r w:rsidR="00617EC2" w:rsidRPr="00CC0C34">
        <w:rPr>
          <w:rFonts w:asciiTheme="minorEastAsia" w:hAnsiTheme="minorEastAsia" w:hint="eastAsia"/>
          <w:rPrChange w:id="461" w:author="德永　百花" w:date="2026-02-12T17:35:00Z">
            <w:rPr>
              <w:rFonts w:asciiTheme="minorEastAsia" w:hAnsiTheme="minorEastAsia" w:hint="eastAsia"/>
              <w:highlight w:val="yellow"/>
            </w:rPr>
          </w:rPrChange>
        </w:rPr>
        <w:t>16</w:t>
      </w:r>
      <w:r w:rsidR="00752385" w:rsidRPr="00CC0C34">
        <w:rPr>
          <w:rFonts w:asciiTheme="minorEastAsia" w:hAnsiTheme="minorEastAsia" w:hint="eastAsia"/>
          <w:rPrChange w:id="462" w:author="德永　百花" w:date="2026-02-12T17:35:00Z">
            <w:rPr>
              <w:rFonts w:asciiTheme="minorEastAsia" w:hAnsiTheme="minorEastAsia" w:hint="eastAsia"/>
              <w:highlight w:val="yellow"/>
            </w:rPr>
          </w:rPrChange>
        </w:rPr>
        <w:t>日(</w:t>
      </w:r>
      <w:r w:rsidR="00617EC2" w:rsidRPr="00CC0C34">
        <w:rPr>
          <w:rFonts w:asciiTheme="minorEastAsia" w:hAnsiTheme="minorEastAsia" w:hint="eastAsia"/>
          <w:rPrChange w:id="463" w:author="德永　百花" w:date="2026-02-12T17:35:00Z">
            <w:rPr>
              <w:rFonts w:asciiTheme="minorEastAsia" w:hAnsiTheme="minorEastAsia" w:hint="eastAsia"/>
              <w:highlight w:val="yellow"/>
            </w:rPr>
          </w:rPrChange>
        </w:rPr>
        <w:t>月</w:t>
      </w:r>
      <w:r w:rsidR="00752385" w:rsidRPr="00CC0C34">
        <w:rPr>
          <w:rFonts w:asciiTheme="minorEastAsia" w:hAnsiTheme="minorEastAsia" w:hint="eastAsia"/>
          <w:rPrChange w:id="464" w:author="德永　百花" w:date="2026-02-12T17:35:00Z">
            <w:rPr>
              <w:rFonts w:asciiTheme="minorEastAsia" w:hAnsiTheme="minorEastAsia" w:hint="eastAsia"/>
              <w:highlight w:val="yellow"/>
            </w:rPr>
          </w:rPrChange>
        </w:rPr>
        <w:t>)</w:t>
      </w:r>
    </w:p>
    <w:p w14:paraId="3419D8B7" w14:textId="77777777" w:rsidR="00752385" w:rsidRPr="00CC0C34" w:rsidRDefault="00150A6E" w:rsidP="0016685C">
      <w:pPr>
        <w:ind w:firstLineChars="50" w:firstLine="105"/>
        <w:rPr>
          <w:rFonts w:asciiTheme="minorEastAsia" w:hAnsiTheme="minorEastAsia"/>
          <w:rPrChange w:id="465" w:author="德永　百花" w:date="2026-02-12T17:35:00Z">
            <w:rPr>
              <w:rFonts w:asciiTheme="minorEastAsia" w:hAnsiTheme="minorEastAsia"/>
            </w:rPr>
          </w:rPrChange>
        </w:rPr>
      </w:pPr>
      <w:r w:rsidRPr="00CC0C34">
        <w:rPr>
          <w:rFonts w:asciiTheme="minorEastAsia" w:hAnsiTheme="minorEastAsia" w:hint="eastAsia"/>
          <w:rPrChange w:id="466" w:author="德永　百花" w:date="2026-02-12T17:35:00Z">
            <w:rPr>
              <w:rFonts w:asciiTheme="minorEastAsia" w:hAnsiTheme="minorEastAsia" w:hint="eastAsia"/>
            </w:rPr>
          </w:rPrChange>
        </w:rPr>
        <w:t>(4)　応答の方法</w:t>
      </w:r>
    </w:p>
    <w:p w14:paraId="5E9BBA32" w14:textId="77777777" w:rsidR="00150A6E" w:rsidRPr="00CC0C34" w:rsidRDefault="0016685C" w:rsidP="0016685C">
      <w:pPr>
        <w:ind w:leftChars="200" w:left="420" w:firstLineChars="100" w:firstLine="210"/>
        <w:rPr>
          <w:rFonts w:asciiTheme="minorEastAsia" w:hAnsiTheme="minorEastAsia"/>
          <w:rPrChange w:id="467" w:author="德永　百花" w:date="2026-02-12T17:35:00Z">
            <w:rPr>
              <w:rFonts w:asciiTheme="minorEastAsia" w:hAnsiTheme="minorEastAsia"/>
            </w:rPr>
          </w:rPrChange>
        </w:rPr>
      </w:pPr>
      <w:r w:rsidRPr="00CC0C34">
        <w:rPr>
          <w:rFonts w:asciiTheme="minorEastAsia" w:hAnsiTheme="minorEastAsia" w:hint="eastAsia"/>
          <w:rPrChange w:id="468" w:author="德永　百花" w:date="2026-02-12T17:35:00Z">
            <w:rPr>
              <w:rFonts w:asciiTheme="minorEastAsia" w:hAnsiTheme="minorEastAsia" w:hint="eastAsia"/>
            </w:rPr>
          </w:rPrChange>
        </w:rPr>
        <w:t>回答は質問のあった場合のみ、</w:t>
      </w:r>
      <w:r w:rsidR="00DA5BE0" w:rsidRPr="00CC0C34">
        <w:rPr>
          <w:rFonts w:asciiTheme="minorEastAsia" w:hAnsiTheme="minorEastAsia" w:hint="eastAsia"/>
          <w:rPrChange w:id="469" w:author="德永　百花" w:date="2026-02-12T17:35:00Z">
            <w:rPr>
              <w:rFonts w:asciiTheme="minorEastAsia" w:hAnsiTheme="minorEastAsia" w:hint="eastAsia"/>
            </w:rPr>
          </w:rPrChange>
        </w:rPr>
        <w:t>電子メール又は</w:t>
      </w:r>
      <w:r w:rsidRPr="00CC0C34">
        <w:rPr>
          <w:rFonts w:asciiTheme="minorEastAsia" w:hAnsiTheme="minorEastAsia" w:hint="eastAsia"/>
          <w:rPrChange w:id="470" w:author="德永　百花" w:date="2026-02-12T17:35:00Z">
            <w:rPr>
              <w:rFonts w:asciiTheme="minorEastAsia" w:hAnsiTheme="minorEastAsia" w:hint="eastAsia"/>
            </w:rPr>
          </w:rPrChange>
        </w:rPr>
        <w:t>ファクシミリで、本件の入札参加資格で適格とした者全員に通知する。</w:t>
      </w:r>
    </w:p>
    <w:p w14:paraId="17430894" w14:textId="77777777" w:rsidR="00150A6E" w:rsidRPr="00CC0C34" w:rsidRDefault="00150A6E" w:rsidP="00202A91">
      <w:pPr>
        <w:rPr>
          <w:rFonts w:asciiTheme="minorEastAsia" w:hAnsiTheme="minorEastAsia"/>
          <w:rPrChange w:id="471" w:author="德永　百花" w:date="2026-02-12T17:35:00Z">
            <w:rPr>
              <w:rFonts w:asciiTheme="minorEastAsia" w:hAnsiTheme="minorEastAsia"/>
            </w:rPr>
          </w:rPrChange>
        </w:rPr>
      </w:pPr>
    </w:p>
    <w:p w14:paraId="01ACC546" w14:textId="77777777" w:rsidR="00202A91" w:rsidRPr="00CC0C34" w:rsidRDefault="007B137E" w:rsidP="00202A91">
      <w:pPr>
        <w:rPr>
          <w:rFonts w:asciiTheme="minorEastAsia" w:hAnsiTheme="minorEastAsia"/>
          <w:rPrChange w:id="472" w:author="德永　百花" w:date="2026-02-12T17:35:00Z">
            <w:rPr>
              <w:rFonts w:asciiTheme="minorEastAsia" w:hAnsiTheme="minorEastAsia"/>
            </w:rPr>
          </w:rPrChange>
        </w:rPr>
      </w:pPr>
      <w:r w:rsidRPr="00CC0C34">
        <w:rPr>
          <w:rFonts w:asciiTheme="minorEastAsia" w:hAnsiTheme="minorEastAsia" w:hint="eastAsia"/>
          <w:rPrChange w:id="473" w:author="德永　百花" w:date="2026-02-12T17:35:00Z">
            <w:rPr>
              <w:rFonts w:asciiTheme="minorEastAsia" w:hAnsiTheme="minorEastAsia" w:hint="eastAsia"/>
            </w:rPr>
          </w:rPrChange>
        </w:rPr>
        <w:t>６</w:t>
      </w:r>
      <w:r w:rsidR="00202A91" w:rsidRPr="00CC0C34">
        <w:rPr>
          <w:rFonts w:asciiTheme="minorEastAsia" w:hAnsiTheme="minorEastAsia" w:hint="eastAsia"/>
          <w:rPrChange w:id="474" w:author="德永　百花" w:date="2026-02-12T17:35:00Z">
            <w:rPr>
              <w:rFonts w:asciiTheme="minorEastAsia" w:hAnsiTheme="minorEastAsia" w:hint="eastAsia"/>
            </w:rPr>
          </w:rPrChange>
        </w:rPr>
        <w:t xml:space="preserve">　入札の日時及び場所</w:t>
      </w:r>
    </w:p>
    <w:p w14:paraId="5C18C80C" w14:textId="77777777" w:rsidR="00202A91" w:rsidRPr="00CC0C34" w:rsidRDefault="00202A91" w:rsidP="0016685C">
      <w:pPr>
        <w:ind w:firstLineChars="50" w:firstLine="105"/>
        <w:rPr>
          <w:rFonts w:asciiTheme="minorEastAsia" w:hAnsiTheme="minorEastAsia"/>
          <w:rPrChange w:id="475" w:author="德永　百花" w:date="2026-02-12T17:35:00Z">
            <w:rPr>
              <w:rFonts w:asciiTheme="minorEastAsia" w:hAnsiTheme="minorEastAsia"/>
            </w:rPr>
          </w:rPrChange>
        </w:rPr>
      </w:pPr>
      <w:r w:rsidRPr="00CC0C34">
        <w:rPr>
          <w:rFonts w:asciiTheme="minorEastAsia" w:hAnsiTheme="minorEastAsia" w:hint="eastAsia"/>
          <w:rPrChange w:id="476" w:author="德永　百花" w:date="2026-02-12T17:35:00Z">
            <w:rPr>
              <w:rFonts w:asciiTheme="minorEastAsia" w:hAnsiTheme="minorEastAsia" w:hint="eastAsia"/>
            </w:rPr>
          </w:rPrChange>
        </w:rPr>
        <w:t>(1)　日時</w:t>
      </w:r>
    </w:p>
    <w:p w14:paraId="3DBF685A" w14:textId="1450BAD0" w:rsidR="00202A91" w:rsidRPr="00CC0C34" w:rsidRDefault="0016685C" w:rsidP="0016685C">
      <w:pPr>
        <w:ind w:firstLineChars="300" w:firstLine="630"/>
        <w:rPr>
          <w:rFonts w:asciiTheme="minorEastAsia" w:hAnsiTheme="minorEastAsia"/>
          <w:rPrChange w:id="477" w:author="德永　百花" w:date="2026-02-12T17:35:00Z">
            <w:rPr>
              <w:rFonts w:asciiTheme="minorEastAsia" w:hAnsiTheme="minorEastAsia"/>
            </w:rPr>
          </w:rPrChange>
        </w:rPr>
      </w:pPr>
      <w:r w:rsidRPr="00CC0C34">
        <w:rPr>
          <w:rFonts w:asciiTheme="minorEastAsia" w:hAnsiTheme="minorEastAsia" w:hint="eastAsia"/>
          <w:rPrChange w:id="478" w:author="德永　百花" w:date="2026-02-12T17:35:00Z">
            <w:rPr>
              <w:rFonts w:asciiTheme="minorEastAsia" w:hAnsiTheme="minorEastAsia" w:hint="eastAsia"/>
              <w:highlight w:val="yellow"/>
            </w:rPr>
          </w:rPrChange>
        </w:rPr>
        <w:t>令和</w:t>
      </w:r>
      <w:r w:rsidR="00617EC2" w:rsidRPr="00CC0C34">
        <w:rPr>
          <w:rFonts w:asciiTheme="minorEastAsia" w:hAnsiTheme="minorEastAsia" w:hint="eastAsia"/>
          <w:rPrChange w:id="479" w:author="德永　百花" w:date="2026-02-12T17:35:00Z">
            <w:rPr>
              <w:rFonts w:asciiTheme="minorEastAsia" w:hAnsiTheme="minorEastAsia" w:hint="eastAsia"/>
              <w:highlight w:val="yellow"/>
            </w:rPr>
          </w:rPrChange>
        </w:rPr>
        <w:t>８</w:t>
      </w:r>
      <w:r w:rsidR="00202A91" w:rsidRPr="00CC0C34">
        <w:rPr>
          <w:rFonts w:asciiTheme="minorEastAsia" w:hAnsiTheme="minorEastAsia" w:hint="eastAsia"/>
          <w:rPrChange w:id="480" w:author="德永　百花" w:date="2026-02-12T17:35:00Z">
            <w:rPr>
              <w:rFonts w:asciiTheme="minorEastAsia" w:hAnsiTheme="minorEastAsia" w:hint="eastAsia"/>
              <w:highlight w:val="yellow"/>
            </w:rPr>
          </w:rPrChange>
        </w:rPr>
        <w:t>年</w:t>
      </w:r>
      <w:r w:rsidR="001868D4" w:rsidRPr="00CC0C34">
        <w:rPr>
          <w:rFonts w:asciiTheme="minorEastAsia" w:hAnsiTheme="minorEastAsia" w:hint="eastAsia"/>
          <w:rPrChange w:id="481" w:author="德永　百花" w:date="2026-02-12T17:35:00Z">
            <w:rPr>
              <w:rFonts w:asciiTheme="minorEastAsia" w:hAnsiTheme="minorEastAsia" w:hint="eastAsia"/>
              <w:highlight w:val="yellow"/>
            </w:rPr>
          </w:rPrChange>
        </w:rPr>
        <w:t>３</w:t>
      </w:r>
      <w:r w:rsidR="00202A91" w:rsidRPr="00CC0C34">
        <w:rPr>
          <w:rFonts w:asciiTheme="minorEastAsia" w:hAnsiTheme="minorEastAsia" w:hint="eastAsia"/>
          <w:rPrChange w:id="482" w:author="德永　百花" w:date="2026-02-12T17:35:00Z">
            <w:rPr>
              <w:rFonts w:asciiTheme="minorEastAsia" w:hAnsiTheme="minorEastAsia" w:hint="eastAsia"/>
              <w:highlight w:val="yellow"/>
            </w:rPr>
          </w:rPrChange>
        </w:rPr>
        <w:t>月</w:t>
      </w:r>
      <w:r w:rsidR="001868D4" w:rsidRPr="00CC0C34">
        <w:rPr>
          <w:rFonts w:asciiTheme="minorEastAsia" w:hAnsiTheme="minorEastAsia" w:hint="eastAsia"/>
          <w:rPrChange w:id="483" w:author="德永　百花" w:date="2026-02-12T17:35:00Z">
            <w:rPr>
              <w:rFonts w:asciiTheme="minorEastAsia" w:hAnsiTheme="minorEastAsia" w:hint="eastAsia"/>
              <w:highlight w:val="yellow"/>
            </w:rPr>
          </w:rPrChange>
        </w:rPr>
        <w:t>2</w:t>
      </w:r>
      <w:r w:rsidR="00617EC2" w:rsidRPr="00CC0C34">
        <w:rPr>
          <w:rFonts w:asciiTheme="minorEastAsia" w:hAnsiTheme="minorEastAsia" w:hint="eastAsia"/>
          <w:rPrChange w:id="484" w:author="德永　百花" w:date="2026-02-12T17:35:00Z">
            <w:rPr>
              <w:rFonts w:asciiTheme="minorEastAsia" w:hAnsiTheme="minorEastAsia" w:hint="eastAsia"/>
              <w:highlight w:val="yellow"/>
            </w:rPr>
          </w:rPrChange>
        </w:rPr>
        <w:t>5</w:t>
      </w:r>
      <w:r w:rsidR="00202A91" w:rsidRPr="00CC0C34">
        <w:rPr>
          <w:rFonts w:asciiTheme="minorEastAsia" w:hAnsiTheme="minorEastAsia" w:hint="eastAsia"/>
          <w:rPrChange w:id="485" w:author="德永　百花" w:date="2026-02-12T17:35:00Z">
            <w:rPr>
              <w:rFonts w:asciiTheme="minorEastAsia" w:hAnsiTheme="minorEastAsia" w:hint="eastAsia"/>
              <w:highlight w:val="yellow"/>
            </w:rPr>
          </w:rPrChange>
        </w:rPr>
        <w:t>日</w:t>
      </w:r>
      <w:r w:rsidR="004C7B25" w:rsidRPr="00CC0C34">
        <w:rPr>
          <w:rFonts w:asciiTheme="minorEastAsia" w:hAnsiTheme="minorEastAsia" w:hint="eastAsia"/>
          <w:rPrChange w:id="486" w:author="德永　百花" w:date="2026-02-12T17:35:00Z">
            <w:rPr>
              <w:rFonts w:asciiTheme="minorEastAsia" w:hAnsiTheme="minorEastAsia" w:hint="eastAsia"/>
              <w:highlight w:val="yellow"/>
            </w:rPr>
          </w:rPrChange>
        </w:rPr>
        <w:t>（</w:t>
      </w:r>
      <w:r w:rsidR="00617EC2" w:rsidRPr="00CC0C34">
        <w:rPr>
          <w:rFonts w:asciiTheme="minorEastAsia" w:hAnsiTheme="minorEastAsia" w:hint="eastAsia"/>
          <w:rPrChange w:id="487" w:author="德永　百花" w:date="2026-02-12T17:35:00Z">
            <w:rPr>
              <w:rFonts w:asciiTheme="minorEastAsia" w:hAnsiTheme="minorEastAsia" w:hint="eastAsia"/>
              <w:highlight w:val="yellow"/>
            </w:rPr>
          </w:rPrChange>
        </w:rPr>
        <w:t>水</w:t>
      </w:r>
      <w:r w:rsidR="00202A91" w:rsidRPr="00CC0C34">
        <w:rPr>
          <w:rFonts w:asciiTheme="minorEastAsia" w:hAnsiTheme="minorEastAsia" w:hint="eastAsia"/>
          <w:rPrChange w:id="488" w:author="德永　百花" w:date="2026-02-12T17:35:00Z">
            <w:rPr>
              <w:rFonts w:asciiTheme="minorEastAsia" w:hAnsiTheme="minorEastAsia" w:hint="eastAsia"/>
              <w:highlight w:val="yellow"/>
            </w:rPr>
          </w:rPrChange>
        </w:rPr>
        <w:t>）午</w:t>
      </w:r>
      <w:r w:rsidR="00321511" w:rsidRPr="00CC0C34">
        <w:rPr>
          <w:rFonts w:asciiTheme="minorEastAsia" w:hAnsiTheme="minorEastAsia" w:hint="eastAsia"/>
          <w:rPrChange w:id="489" w:author="德永　百花" w:date="2026-02-12T17:35:00Z">
            <w:rPr>
              <w:rFonts w:asciiTheme="minorEastAsia" w:hAnsiTheme="minorEastAsia" w:hint="eastAsia"/>
              <w:highlight w:val="yellow"/>
            </w:rPr>
          </w:rPrChange>
        </w:rPr>
        <w:t>前</w:t>
      </w:r>
      <w:r w:rsidR="00E2329E" w:rsidRPr="00CC0C34">
        <w:rPr>
          <w:rFonts w:asciiTheme="minorEastAsia" w:hAnsiTheme="minorEastAsia" w:hint="eastAsia"/>
          <w:rPrChange w:id="490" w:author="德永　百花" w:date="2026-02-12T17:35:00Z">
            <w:rPr>
              <w:rFonts w:asciiTheme="minorEastAsia" w:hAnsiTheme="minorEastAsia" w:hint="eastAsia"/>
              <w:highlight w:val="yellow"/>
            </w:rPr>
          </w:rPrChange>
        </w:rPr>
        <w:t>1</w:t>
      </w:r>
      <w:r w:rsidR="00232F4A" w:rsidRPr="00CC0C34">
        <w:rPr>
          <w:rFonts w:asciiTheme="minorEastAsia" w:hAnsiTheme="minorEastAsia" w:hint="eastAsia"/>
          <w:rPrChange w:id="491" w:author="德永　百花" w:date="2026-02-12T17:35:00Z">
            <w:rPr>
              <w:rFonts w:asciiTheme="minorEastAsia" w:hAnsiTheme="minorEastAsia" w:hint="eastAsia"/>
              <w:highlight w:val="yellow"/>
            </w:rPr>
          </w:rPrChange>
        </w:rPr>
        <w:t>0</w:t>
      </w:r>
      <w:r w:rsidR="00202A91" w:rsidRPr="00CC0C34">
        <w:rPr>
          <w:rFonts w:asciiTheme="minorEastAsia" w:hAnsiTheme="minorEastAsia" w:hint="eastAsia"/>
          <w:rPrChange w:id="492" w:author="德永　百花" w:date="2026-02-12T17:35:00Z">
            <w:rPr>
              <w:rFonts w:asciiTheme="minorEastAsia" w:hAnsiTheme="minorEastAsia" w:hint="eastAsia"/>
              <w:highlight w:val="yellow"/>
            </w:rPr>
          </w:rPrChange>
        </w:rPr>
        <w:t>時</w:t>
      </w:r>
    </w:p>
    <w:p w14:paraId="73131611" w14:textId="77777777" w:rsidR="00202A91" w:rsidRPr="00CC0C34" w:rsidRDefault="007B137E" w:rsidP="0016685C">
      <w:pPr>
        <w:ind w:firstLineChars="50" w:firstLine="105"/>
        <w:rPr>
          <w:rFonts w:asciiTheme="minorEastAsia" w:hAnsiTheme="minorEastAsia"/>
          <w:rPrChange w:id="493" w:author="德永　百花" w:date="2026-02-12T17:35:00Z">
            <w:rPr>
              <w:rFonts w:asciiTheme="minorEastAsia" w:hAnsiTheme="minorEastAsia"/>
            </w:rPr>
          </w:rPrChange>
        </w:rPr>
      </w:pPr>
      <w:r w:rsidRPr="00CC0C34">
        <w:rPr>
          <w:rFonts w:asciiTheme="minorEastAsia" w:hAnsiTheme="minorEastAsia" w:hint="eastAsia"/>
          <w:rPrChange w:id="494" w:author="德永　百花" w:date="2026-02-12T17:35:00Z">
            <w:rPr>
              <w:rFonts w:asciiTheme="minorEastAsia" w:hAnsiTheme="minorEastAsia" w:hint="eastAsia"/>
            </w:rPr>
          </w:rPrChange>
        </w:rPr>
        <w:t xml:space="preserve">(2)　</w:t>
      </w:r>
      <w:r w:rsidR="00202A91" w:rsidRPr="00CC0C34">
        <w:rPr>
          <w:rFonts w:asciiTheme="minorEastAsia" w:hAnsiTheme="minorEastAsia" w:hint="eastAsia"/>
          <w:rPrChange w:id="495" w:author="德永　百花" w:date="2026-02-12T17:35:00Z">
            <w:rPr>
              <w:rFonts w:asciiTheme="minorEastAsia" w:hAnsiTheme="minorEastAsia" w:hint="eastAsia"/>
            </w:rPr>
          </w:rPrChange>
        </w:rPr>
        <w:t>場所</w:t>
      </w:r>
    </w:p>
    <w:p w14:paraId="7D067EB7" w14:textId="77777777" w:rsidR="00A432B9" w:rsidRPr="00CC0C34" w:rsidRDefault="00A432B9">
      <w:pPr>
        <w:ind w:firstLineChars="300" w:firstLine="630"/>
        <w:rPr>
          <w:rFonts w:asciiTheme="minorEastAsia" w:hAnsiTheme="minorEastAsia"/>
          <w:rPrChange w:id="496" w:author="德永　百花" w:date="2026-02-12T17:35:00Z">
            <w:rPr>
              <w:rFonts w:asciiTheme="minorEastAsia" w:hAnsiTheme="minorEastAsia"/>
            </w:rPr>
          </w:rPrChange>
        </w:rPr>
        <w:pPrChange w:id="497" w:author="中川　諒祐" w:date="2026-02-12T14:27:00Z">
          <w:pPr>
            <w:ind w:firstLineChars="250" w:firstLine="525"/>
          </w:pPr>
        </w:pPrChange>
      </w:pPr>
      <w:r w:rsidRPr="00CC0C34">
        <w:rPr>
          <w:rFonts w:asciiTheme="minorEastAsia" w:hAnsiTheme="minorEastAsia" w:hint="eastAsia"/>
          <w:rPrChange w:id="498" w:author="德永　百花" w:date="2026-02-12T17:35:00Z">
            <w:rPr>
              <w:rFonts w:asciiTheme="minorEastAsia" w:hAnsiTheme="minorEastAsia" w:hint="eastAsia"/>
            </w:rPr>
          </w:rPrChange>
        </w:rPr>
        <w:t>大阪市中央区大手前三丁目１番69号</w:t>
      </w:r>
    </w:p>
    <w:p w14:paraId="27A6553C" w14:textId="71D2466D" w:rsidR="00150A6E" w:rsidRPr="00CC0C34" w:rsidRDefault="00A432B9">
      <w:pPr>
        <w:ind w:firstLineChars="300" w:firstLine="630"/>
        <w:rPr>
          <w:rFonts w:asciiTheme="minorEastAsia" w:hAnsiTheme="minorEastAsia"/>
          <w:rPrChange w:id="499" w:author="德永　百花" w:date="2026-02-12T17:35:00Z">
            <w:rPr>
              <w:rFonts w:asciiTheme="minorEastAsia" w:hAnsiTheme="minorEastAsia"/>
            </w:rPr>
          </w:rPrChange>
        </w:rPr>
        <w:pPrChange w:id="500" w:author="中川　諒祐" w:date="2026-02-12T14:27:00Z">
          <w:pPr>
            <w:ind w:firstLineChars="250" w:firstLine="525"/>
          </w:pPr>
        </w:pPrChange>
      </w:pPr>
      <w:r w:rsidRPr="00CC0C34">
        <w:rPr>
          <w:rFonts w:asciiTheme="minorEastAsia" w:hAnsiTheme="minorEastAsia" w:hint="eastAsia"/>
          <w:rPrChange w:id="501" w:author="德永　百花" w:date="2026-02-12T17:35:00Z">
            <w:rPr>
              <w:rFonts w:asciiTheme="minorEastAsia" w:hAnsiTheme="minorEastAsia" w:hint="eastAsia"/>
            </w:rPr>
          </w:rPrChange>
        </w:rPr>
        <w:t xml:space="preserve">大阪国際がんセンター　</w:t>
      </w:r>
      <w:r w:rsidR="00617EC2" w:rsidRPr="00CC0C34">
        <w:rPr>
          <w:rFonts w:asciiTheme="minorEastAsia" w:hAnsiTheme="minorEastAsia" w:hint="eastAsia"/>
          <w:rPrChange w:id="502" w:author="德永　百花" w:date="2026-02-12T17:35:00Z">
            <w:rPr>
              <w:rFonts w:asciiTheme="minorEastAsia" w:hAnsiTheme="minorEastAsia" w:hint="eastAsia"/>
              <w:highlight w:val="yellow"/>
            </w:rPr>
          </w:rPrChange>
        </w:rPr>
        <w:t>５</w:t>
      </w:r>
      <w:r w:rsidRPr="00CC0C34">
        <w:rPr>
          <w:rFonts w:asciiTheme="minorEastAsia" w:hAnsiTheme="minorEastAsia" w:hint="eastAsia"/>
          <w:rPrChange w:id="503" w:author="德永　百花" w:date="2026-02-12T17:35:00Z">
            <w:rPr>
              <w:rFonts w:asciiTheme="minorEastAsia" w:hAnsiTheme="minorEastAsia" w:hint="eastAsia"/>
              <w:highlight w:val="yellow"/>
            </w:rPr>
          </w:rPrChange>
        </w:rPr>
        <w:t>階小会議室</w:t>
      </w:r>
    </w:p>
    <w:p w14:paraId="51381E5A" w14:textId="77777777" w:rsidR="00E2329E" w:rsidRPr="00CC0C34" w:rsidRDefault="00E2329E" w:rsidP="00A432B9">
      <w:pPr>
        <w:ind w:firstLineChars="250" w:firstLine="525"/>
        <w:rPr>
          <w:rFonts w:asciiTheme="minorEastAsia" w:hAnsiTheme="minorEastAsia"/>
          <w:rPrChange w:id="504" w:author="德永　百花" w:date="2026-02-12T17:35:00Z">
            <w:rPr>
              <w:rFonts w:asciiTheme="minorEastAsia" w:hAnsiTheme="minorEastAsia"/>
            </w:rPr>
          </w:rPrChange>
        </w:rPr>
      </w:pPr>
    </w:p>
    <w:p w14:paraId="3320B4BE" w14:textId="77777777" w:rsidR="00202A91" w:rsidRPr="00CC0C34" w:rsidRDefault="00202A91" w:rsidP="00202A91">
      <w:pPr>
        <w:rPr>
          <w:rFonts w:asciiTheme="minorEastAsia" w:hAnsiTheme="minorEastAsia"/>
          <w:rPrChange w:id="505" w:author="德永　百花" w:date="2026-02-12T17:35:00Z">
            <w:rPr>
              <w:rFonts w:asciiTheme="minorEastAsia" w:hAnsiTheme="minorEastAsia"/>
            </w:rPr>
          </w:rPrChange>
        </w:rPr>
      </w:pPr>
      <w:r w:rsidRPr="00CC0C34">
        <w:rPr>
          <w:rFonts w:asciiTheme="minorEastAsia" w:hAnsiTheme="minorEastAsia" w:hint="eastAsia"/>
          <w:rPrChange w:id="506" w:author="德永　百花" w:date="2026-02-12T17:35:00Z">
            <w:rPr>
              <w:rFonts w:asciiTheme="minorEastAsia" w:hAnsiTheme="minorEastAsia" w:hint="eastAsia"/>
            </w:rPr>
          </w:rPrChange>
        </w:rPr>
        <w:t>７　入札の方法</w:t>
      </w:r>
    </w:p>
    <w:p w14:paraId="08C29D9E" w14:textId="2A18577A" w:rsidR="00202A91" w:rsidRPr="00CC0C34" w:rsidRDefault="00202A91" w:rsidP="0016685C">
      <w:pPr>
        <w:ind w:leftChars="50" w:left="420" w:hangingChars="150" w:hanging="315"/>
        <w:rPr>
          <w:rFonts w:asciiTheme="minorEastAsia" w:hAnsiTheme="minorEastAsia"/>
          <w:rPrChange w:id="507" w:author="德永　百花" w:date="2026-02-12T17:35:00Z">
            <w:rPr>
              <w:rFonts w:asciiTheme="minorEastAsia" w:hAnsiTheme="minorEastAsia"/>
            </w:rPr>
          </w:rPrChange>
        </w:rPr>
      </w:pPr>
      <w:r w:rsidRPr="00CC0C34">
        <w:rPr>
          <w:rFonts w:asciiTheme="minorEastAsia" w:hAnsiTheme="minorEastAsia" w:hint="eastAsia"/>
          <w:rPrChange w:id="508" w:author="德永　百花" w:date="2026-02-12T17:35:00Z">
            <w:rPr>
              <w:rFonts w:asciiTheme="minorEastAsia" w:hAnsiTheme="minorEastAsia" w:hint="eastAsia"/>
            </w:rPr>
          </w:rPrChange>
        </w:rPr>
        <w:t>(1)　入札参加資格者は、「一般競争入札心得」（入札資料２）を遵守の上、所定の「入札書」（様式６</w:t>
      </w:r>
      <w:r w:rsidR="00551FF7" w:rsidRPr="00CC0C34">
        <w:rPr>
          <w:rFonts w:asciiTheme="minorEastAsia" w:hAnsiTheme="minorEastAsia" w:hint="eastAsia"/>
          <w:rPrChange w:id="509" w:author="德永　百花" w:date="2026-02-12T17:35:00Z">
            <w:rPr>
              <w:rFonts w:asciiTheme="minorEastAsia" w:hAnsiTheme="minorEastAsia" w:hint="eastAsia"/>
            </w:rPr>
          </w:rPrChange>
        </w:rPr>
        <w:t>-１</w:t>
      </w:r>
      <w:r w:rsidRPr="00CC0C34">
        <w:rPr>
          <w:rFonts w:asciiTheme="minorEastAsia" w:hAnsiTheme="minorEastAsia" w:hint="eastAsia"/>
          <w:rPrChange w:id="510" w:author="德永　百花" w:date="2026-02-12T17:35:00Z">
            <w:rPr>
              <w:rFonts w:asciiTheme="minorEastAsia" w:hAnsiTheme="minorEastAsia" w:hint="eastAsia"/>
            </w:rPr>
          </w:rPrChange>
        </w:rPr>
        <w:t>号）</w:t>
      </w:r>
      <w:r w:rsidR="00551FF7" w:rsidRPr="00CC0C34">
        <w:rPr>
          <w:rFonts w:asciiTheme="minorEastAsia" w:hAnsiTheme="minorEastAsia" w:hint="eastAsia"/>
          <w:rPrChange w:id="511" w:author="德永　百花" w:date="2026-02-12T17:35:00Z">
            <w:rPr>
              <w:rFonts w:asciiTheme="minorEastAsia" w:hAnsiTheme="minorEastAsia" w:hint="eastAsia"/>
            </w:rPr>
          </w:rPrChange>
        </w:rPr>
        <w:t>及び「</w:t>
      </w:r>
      <w:r w:rsidR="005F57A4" w:rsidRPr="00CC0C34">
        <w:rPr>
          <w:rFonts w:asciiTheme="minorEastAsia" w:hAnsiTheme="minorEastAsia" w:hint="eastAsia"/>
          <w:rPrChange w:id="512" w:author="德永　百花" w:date="2026-02-12T17:35:00Z">
            <w:rPr>
              <w:rFonts w:asciiTheme="minorEastAsia" w:hAnsiTheme="minorEastAsia" w:hint="eastAsia"/>
            </w:rPr>
          </w:rPrChange>
        </w:rPr>
        <w:t>入札</w:t>
      </w:r>
      <w:r w:rsidR="00551FF7" w:rsidRPr="00CC0C34">
        <w:rPr>
          <w:rFonts w:asciiTheme="minorEastAsia" w:hAnsiTheme="minorEastAsia" w:hint="eastAsia"/>
          <w:rPrChange w:id="513" w:author="德永　百花" w:date="2026-02-12T17:35:00Z">
            <w:rPr>
              <w:rFonts w:asciiTheme="minorEastAsia" w:hAnsiTheme="minorEastAsia" w:hint="eastAsia"/>
            </w:rPr>
          </w:rPrChange>
        </w:rPr>
        <w:t>単価内訳書」（様式６-２号）</w:t>
      </w:r>
      <w:r w:rsidRPr="00CC0C34">
        <w:rPr>
          <w:rFonts w:asciiTheme="minorEastAsia" w:hAnsiTheme="minorEastAsia" w:hint="eastAsia"/>
          <w:rPrChange w:id="514" w:author="德永　百花" w:date="2026-02-12T17:35:00Z">
            <w:rPr>
              <w:rFonts w:asciiTheme="minorEastAsia" w:hAnsiTheme="minorEastAsia" w:hint="eastAsia"/>
            </w:rPr>
          </w:rPrChange>
        </w:rPr>
        <w:t>により入札を行うこと。</w:t>
      </w:r>
    </w:p>
    <w:p w14:paraId="5D88E195" w14:textId="5DCCA0FA" w:rsidR="00A8111F" w:rsidRPr="00CC0C34" w:rsidRDefault="00202A91" w:rsidP="00A432B9">
      <w:pPr>
        <w:ind w:firstLineChars="50" w:firstLine="105"/>
        <w:rPr>
          <w:rFonts w:ascii="ＭＳ 明朝" w:hAnsi="ＭＳ 明朝"/>
          <w:color w:val="FF0000"/>
          <w:rPrChange w:id="515" w:author="德永　百花" w:date="2026-02-12T17:35:00Z">
            <w:rPr>
              <w:rFonts w:ascii="ＭＳ 明朝" w:hAnsi="ＭＳ 明朝"/>
              <w:color w:val="FF0000"/>
            </w:rPr>
          </w:rPrChange>
        </w:rPr>
      </w:pPr>
      <w:r w:rsidRPr="00CC0C34">
        <w:rPr>
          <w:rFonts w:asciiTheme="minorEastAsia" w:hAnsiTheme="minorEastAsia" w:hint="eastAsia"/>
          <w:rPrChange w:id="516" w:author="德永　百花" w:date="2026-02-12T17:35:00Z">
            <w:rPr>
              <w:rFonts w:asciiTheme="minorEastAsia" w:hAnsiTheme="minorEastAsia" w:hint="eastAsia"/>
            </w:rPr>
          </w:rPrChange>
        </w:rPr>
        <w:t xml:space="preserve">(2)　</w:t>
      </w:r>
      <w:bookmarkStart w:id="517" w:name="_Hlk91162577"/>
      <w:bookmarkStart w:id="518" w:name="_Hlk91177536"/>
      <w:r w:rsidR="00DA5BE0" w:rsidRPr="00CC0C34">
        <w:rPr>
          <w:rFonts w:ascii="ＭＳ 明朝" w:hAnsi="ＭＳ 明朝" w:hint="eastAsia"/>
          <w:rPrChange w:id="519" w:author="德永　百花" w:date="2026-02-12T17:35:00Z">
            <w:rPr>
              <w:rFonts w:ascii="ＭＳ 明朝" w:hAnsi="ＭＳ 明朝" w:hint="eastAsia"/>
            </w:rPr>
          </w:rPrChange>
        </w:rPr>
        <w:t>入札書は、持参することを原則とする。</w:t>
      </w:r>
      <w:bookmarkEnd w:id="517"/>
    </w:p>
    <w:bookmarkEnd w:id="518"/>
    <w:p w14:paraId="674300C5" w14:textId="4640D45B" w:rsidR="00202A91" w:rsidRPr="00CC0C34" w:rsidRDefault="009F703C" w:rsidP="005E3FE8">
      <w:pPr>
        <w:kinsoku w:val="0"/>
        <w:overflowPunct w:val="0"/>
        <w:snapToGrid w:val="0"/>
        <w:spacing w:line="300" w:lineRule="exact"/>
        <w:ind w:leftChars="50" w:left="420" w:hangingChars="150" w:hanging="315"/>
        <w:rPr>
          <w:rFonts w:asciiTheme="minorEastAsia" w:hAnsiTheme="minorEastAsia"/>
          <w:rPrChange w:id="520" w:author="德永　百花" w:date="2026-02-12T17:35:00Z">
            <w:rPr>
              <w:rFonts w:asciiTheme="minorEastAsia" w:hAnsiTheme="minorEastAsia"/>
            </w:rPr>
          </w:rPrChange>
        </w:rPr>
      </w:pPr>
      <w:r w:rsidRPr="00CC0C34">
        <w:rPr>
          <w:rFonts w:asciiTheme="minorEastAsia" w:hAnsiTheme="minorEastAsia" w:hint="eastAsia"/>
          <w:rPrChange w:id="521" w:author="德永　百花" w:date="2026-02-12T17:35:00Z">
            <w:rPr>
              <w:rFonts w:asciiTheme="minorEastAsia" w:hAnsiTheme="minorEastAsia" w:hint="eastAsia"/>
            </w:rPr>
          </w:rPrChange>
        </w:rPr>
        <w:t>(3</w:t>
      </w:r>
      <w:r w:rsidR="00202A91" w:rsidRPr="00CC0C34">
        <w:rPr>
          <w:rFonts w:asciiTheme="minorEastAsia" w:hAnsiTheme="minorEastAsia" w:hint="eastAsia"/>
          <w:rPrChange w:id="522" w:author="德永　百花" w:date="2026-02-12T17:35:00Z">
            <w:rPr>
              <w:rFonts w:asciiTheme="minorEastAsia" w:hAnsiTheme="minorEastAsia" w:hint="eastAsia"/>
            </w:rPr>
          </w:rPrChange>
        </w:rPr>
        <w:t>)　入札に際し、代表者又は受任者に代わり他の者が入札を行う場合は、代表者又は受任者からの「委任状」（様式</w:t>
      </w:r>
      <w:r w:rsidR="004B299F" w:rsidRPr="00CC0C34">
        <w:rPr>
          <w:rFonts w:asciiTheme="minorEastAsia" w:hAnsiTheme="minorEastAsia" w:hint="eastAsia"/>
          <w:rPrChange w:id="523" w:author="德永　百花" w:date="2026-02-12T17:35:00Z">
            <w:rPr>
              <w:rFonts w:asciiTheme="minorEastAsia" w:hAnsiTheme="minorEastAsia" w:hint="eastAsia"/>
            </w:rPr>
          </w:rPrChange>
        </w:rPr>
        <w:t>７</w:t>
      </w:r>
      <w:r w:rsidR="00202A91" w:rsidRPr="00CC0C34">
        <w:rPr>
          <w:rFonts w:asciiTheme="minorEastAsia" w:hAnsiTheme="minorEastAsia" w:hint="eastAsia"/>
          <w:rPrChange w:id="524" w:author="德永　百花" w:date="2026-02-12T17:35:00Z">
            <w:rPr>
              <w:rFonts w:asciiTheme="minorEastAsia" w:hAnsiTheme="minorEastAsia" w:hint="eastAsia"/>
            </w:rPr>
          </w:rPrChange>
        </w:rPr>
        <w:t>号）を持参し、提出すること。</w:t>
      </w:r>
    </w:p>
    <w:p w14:paraId="10817823" w14:textId="77777777" w:rsidR="009F703C" w:rsidRPr="00CC0C34" w:rsidRDefault="009F703C" w:rsidP="0016685C">
      <w:pPr>
        <w:ind w:leftChars="50" w:left="420" w:hangingChars="150" w:hanging="315"/>
        <w:rPr>
          <w:rFonts w:asciiTheme="minorEastAsia" w:hAnsiTheme="minorEastAsia"/>
          <w:rPrChange w:id="525" w:author="德永　百花" w:date="2026-02-12T17:35:00Z">
            <w:rPr>
              <w:rFonts w:asciiTheme="minorEastAsia" w:hAnsiTheme="minorEastAsia"/>
            </w:rPr>
          </w:rPrChange>
        </w:rPr>
      </w:pPr>
      <w:r w:rsidRPr="00CC0C34">
        <w:rPr>
          <w:rFonts w:asciiTheme="minorEastAsia" w:hAnsiTheme="minorEastAsia" w:hint="eastAsia"/>
          <w:rPrChange w:id="526" w:author="德永　百花" w:date="2026-02-12T17:35:00Z">
            <w:rPr>
              <w:rFonts w:asciiTheme="minorEastAsia" w:hAnsiTheme="minorEastAsia" w:hint="eastAsia"/>
            </w:rPr>
          </w:rPrChange>
        </w:rPr>
        <w:t xml:space="preserve">(4)　</w:t>
      </w:r>
      <w:r w:rsidR="00F425C3" w:rsidRPr="00CC0C34">
        <w:rPr>
          <w:rFonts w:asciiTheme="minorEastAsia" w:hAnsiTheme="minorEastAsia" w:hint="eastAsia"/>
          <w:rPrChange w:id="527" w:author="德永　百花" w:date="2026-02-12T17:35:00Z">
            <w:rPr>
              <w:rFonts w:asciiTheme="minorEastAsia" w:hAnsiTheme="minorEastAsia" w:hint="eastAsia"/>
            </w:rPr>
          </w:rPrChange>
        </w:rPr>
        <w:t>落札者の決定に当たっては、入札書に記載された金額に当該金額の100</w:t>
      </w:r>
      <w:r w:rsidR="0016685C" w:rsidRPr="00CC0C34">
        <w:rPr>
          <w:rFonts w:asciiTheme="minorEastAsia" w:hAnsiTheme="minorEastAsia" w:hint="eastAsia"/>
          <w:rPrChange w:id="528" w:author="德永　百花" w:date="2026-02-12T17:35:00Z">
            <w:rPr>
              <w:rFonts w:asciiTheme="minorEastAsia" w:hAnsiTheme="minorEastAsia" w:hint="eastAsia"/>
            </w:rPr>
          </w:rPrChange>
        </w:rPr>
        <w:t>分の10</w:t>
      </w:r>
      <w:r w:rsidR="00F425C3" w:rsidRPr="00CC0C34">
        <w:rPr>
          <w:rFonts w:asciiTheme="minorEastAsia" w:hAnsiTheme="minorEastAsia" w:hint="eastAsia"/>
          <w:rPrChange w:id="529" w:author="德永　百花" w:date="2026-02-12T17:35:00Z">
            <w:rPr>
              <w:rFonts w:asciiTheme="minorEastAsia" w:hAnsiTheme="minorEastAsia" w:hint="eastAsia"/>
            </w:rPr>
          </w:rPrChange>
        </w:rPr>
        <w:t>に相当する額を加算した金額（当該金額に１円未満の端数があるときは、その端数を切り捨てた金額）をもって落札価格とするので、入札者は、消費税及び地方消費税に係る課税</w:t>
      </w:r>
      <w:r w:rsidR="00F425C3" w:rsidRPr="00CC0C34">
        <w:rPr>
          <w:rFonts w:asciiTheme="minorEastAsia" w:hAnsiTheme="minorEastAsia" w:hint="eastAsia"/>
          <w:rPrChange w:id="530" w:author="德永　百花" w:date="2026-02-12T17:35:00Z">
            <w:rPr>
              <w:rFonts w:asciiTheme="minorEastAsia" w:hAnsiTheme="minorEastAsia" w:hint="eastAsia"/>
            </w:rPr>
          </w:rPrChange>
        </w:rPr>
        <w:lastRenderedPageBreak/>
        <w:t>事業者であるか免税事業者であるかを問わず、見積った契約希望金額の1</w:t>
      </w:r>
      <w:r w:rsidR="0016685C" w:rsidRPr="00CC0C34">
        <w:rPr>
          <w:rFonts w:asciiTheme="minorEastAsia" w:hAnsiTheme="minorEastAsia"/>
          <w:rPrChange w:id="531" w:author="德永　百花" w:date="2026-02-12T17:35:00Z">
            <w:rPr>
              <w:rFonts w:asciiTheme="minorEastAsia" w:hAnsiTheme="minorEastAsia"/>
            </w:rPr>
          </w:rPrChange>
        </w:rPr>
        <w:t>1</w:t>
      </w:r>
      <w:r w:rsidR="0016685C" w:rsidRPr="00CC0C34">
        <w:rPr>
          <w:rFonts w:asciiTheme="minorEastAsia" w:hAnsiTheme="minorEastAsia" w:hint="eastAsia"/>
          <w:rPrChange w:id="532" w:author="德永　百花" w:date="2026-02-12T17:35:00Z">
            <w:rPr>
              <w:rFonts w:asciiTheme="minorEastAsia" w:hAnsiTheme="minorEastAsia" w:hint="eastAsia"/>
            </w:rPr>
          </w:rPrChange>
        </w:rPr>
        <w:t>0</w:t>
      </w:r>
      <w:r w:rsidR="00F425C3" w:rsidRPr="00CC0C34">
        <w:rPr>
          <w:rFonts w:asciiTheme="minorEastAsia" w:hAnsiTheme="minorEastAsia" w:hint="eastAsia"/>
          <w:rPrChange w:id="533" w:author="德永　百花" w:date="2026-02-12T17:35:00Z">
            <w:rPr>
              <w:rFonts w:asciiTheme="minorEastAsia" w:hAnsiTheme="minorEastAsia" w:hint="eastAsia"/>
            </w:rPr>
          </w:rPrChange>
        </w:rPr>
        <w:t>分の100に相当する金額を入札書に記載すること。</w:t>
      </w:r>
    </w:p>
    <w:p w14:paraId="51EA7FC6" w14:textId="77777777" w:rsidR="00F425C3" w:rsidRPr="00CC0C34" w:rsidRDefault="00F425C3" w:rsidP="00F425C3">
      <w:pPr>
        <w:rPr>
          <w:rFonts w:asciiTheme="minorEastAsia" w:hAnsiTheme="minorEastAsia"/>
          <w:rPrChange w:id="534" w:author="德永　百花" w:date="2026-02-12T17:35:00Z">
            <w:rPr>
              <w:rFonts w:asciiTheme="minorEastAsia" w:hAnsiTheme="minorEastAsia"/>
            </w:rPr>
          </w:rPrChange>
        </w:rPr>
      </w:pPr>
    </w:p>
    <w:p w14:paraId="2C34BD73" w14:textId="77777777" w:rsidR="0016685C" w:rsidRPr="00CC0C34" w:rsidRDefault="0016685C" w:rsidP="0016685C">
      <w:pPr>
        <w:rPr>
          <w:rFonts w:asciiTheme="minorEastAsia" w:hAnsiTheme="minorEastAsia"/>
          <w:rPrChange w:id="535" w:author="德永　百花" w:date="2026-02-12T17:35:00Z">
            <w:rPr>
              <w:rFonts w:asciiTheme="minorEastAsia" w:hAnsiTheme="minorEastAsia"/>
            </w:rPr>
          </w:rPrChange>
        </w:rPr>
      </w:pPr>
      <w:r w:rsidRPr="00CC0C34">
        <w:rPr>
          <w:rFonts w:asciiTheme="minorEastAsia" w:hAnsiTheme="minorEastAsia" w:hint="eastAsia"/>
          <w:rPrChange w:id="536" w:author="德永　百花" w:date="2026-02-12T17:35:00Z">
            <w:rPr>
              <w:rFonts w:asciiTheme="minorEastAsia" w:hAnsiTheme="minorEastAsia" w:hint="eastAsia"/>
            </w:rPr>
          </w:rPrChange>
        </w:rPr>
        <w:t>８　契約手続きにおいて使用する言語及び通貨</w:t>
      </w:r>
    </w:p>
    <w:p w14:paraId="7E54BB8A" w14:textId="37653DA3" w:rsidR="0016685C" w:rsidRPr="00CC0C34" w:rsidRDefault="0016685C" w:rsidP="0016685C">
      <w:pPr>
        <w:ind w:firstLineChars="200" w:firstLine="420"/>
        <w:rPr>
          <w:rFonts w:asciiTheme="minorEastAsia" w:hAnsiTheme="minorEastAsia"/>
          <w:rPrChange w:id="537" w:author="德永　百花" w:date="2026-02-12T17:35:00Z">
            <w:rPr>
              <w:rFonts w:asciiTheme="minorEastAsia" w:hAnsiTheme="minorEastAsia"/>
            </w:rPr>
          </w:rPrChange>
        </w:rPr>
      </w:pPr>
      <w:r w:rsidRPr="00CC0C34">
        <w:rPr>
          <w:rFonts w:asciiTheme="minorEastAsia" w:hAnsiTheme="minorEastAsia" w:hint="eastAsia"/>
          <w:rPrChange w:id="538" w:author="德永　百花" w:date="2026-02-12T17:35:00Z">
            <w:rPr>
              <w:rFonts w:asciiTheme="minorEastAsia" w:hAnsiTheme="minorEastAsia" w:hint="eastAsia"/>
            </w:rPr>
          </w:rPrChange>
        </w:rPr>
        <w:t>日本語および日本国の通貨</w:t>
      </w:r>
    </w:p>
    <w:p w14:paraId="41FA656A" w14:textId="77777777" w:rsidR="00A432B9" w:rsidRPr="00CC0C34" w:rsidRDefault="00A432B9" w:rsidP="0016685C">
      <w:pPr>
        <w:ind w:firstLineChars="200" w:firstLine="420"/>
        <w:rPr>
          <w:rFonts w:asciiTheme="minorEastAsia" w:hAnsiTheme="minorEastAsia"/>
          <w:rPrChange w:id="539" w:author="德永　百花" w:date="2026-02-12T17:35:00Z">
            <w:rPr>
              <w:rFonts w:asciiTheme="minorEastAsia" w:hAnsiTheme="minorEastAsia"/>
            </w:rPr>
          </w:rPrChange>
        </w:rPr>
      </w:pPr>
    </w:p>
    <w:p w14:paraId="13ABAA60" w14:textId="77777777" w:rsidR="009F703C" w:rsidRPr="00CC0C34" w:rsidRDefault="0016685C" w:rsidP="00202A91">
      <w:pPr>
        <w:rPr>
          <w:rFonts w:asciiTheme="minorEastAsia" w:hAnsiTheme="minorEastAsia"/>
          <w:rPrChange w:id="540" w:author="德永　百花" w:date="2026-02-12T17:35:00Z">
            <w:rPr>
              <w:rFonts w:asciiTheme="minorEastAsia" w:hAnsiTheme="minorEastAsia"/>
            </w:rPr>
          </w:rPrChange>
        </w:rPr>
      </w:pPr>
      <w:r w:rsidRPr="00CC0C34">
        <w:rPr>
          <w:rFonts w:asciiTheme="minorEastAsia" w:hAnsiTheme="minorEastAsia" w:hint="eastAsia"/>
          <w:rPrChange w:id="541" w:author="德永　百花" w:date="2026-02-12T17:35:00Z">
            <w:rPr>
              <w:rFonts w:asciiTheme="minorEastAsia" w:hAnsiTheme="minorEastAsia" w:hint="eastAsia"/>
            </w:rPr>
          </w:rPrChange>
        </w:rPr>
        <w:t>９</w:t>
      </w:r>
      <w:r w:rsidR="00202A91" w:rsidRPr="00CC0C34">
        <w:rPr>
          <w:rFonts w:asciiTheme="minorEastAsia" w:hAnsiTheme="minorEastAsia" w:hint="eastAsia"/>
          <w:rPrChange w:id="542" w:author="德永　百花" w:date="2026-02-12T17:35:00Z">
            <w:rPr>
              <w:rFonts w:asciiTheme="minorEastAsia" w:hAnsiTheme="minorEastAsia" w:hint="eastAsia"/>
            </w:rPr>
          </w:rPrChange>
        </w:rPr>
        <w:t xml:space="preserve">　</w:t>
      </w:r>
      <w:r w:rsidR="009F703C" w:rsidRPr="00CC0C34">
        <w:rPr>
          <w:rFonts w:asciiTheme="minorEastAsia" w:hAnsiTheme="minorEastAsia" w:hint="eastAsia"/>
          <w:rPrChange w:id="543" w:author="德永　百花" w:date="2026-02-12T17:35:00Z">
            <w:rPr>
              <w:rFonts w:asciiTheme="minorEastAsia" w:hAnsiTheme="minorEastAsia" w:hint="eastAsia"/>
            </w:rPr>
          </w:rPrChange>
        </w:rPr>
        <w:t>入札保証金</w:t>
      </w:r>
    </w:p>
    <w:p w14:paraId="3BB3E77D" w14:textId="77777777" w:rsidR="00202A91" w:rsidRPr="00CC0C34" w:rsidRDefault="009F703C" w:rsidP="0016685C">
      <w:pPr>
        <w:ind w:firstLineChars="200" w:firstLine="420"/>
        <w:rPr>
          <w:rFonts w:asciiTheme="minorEastAsia" w:hAnsiTheme="minorEastAsia"/>
          <w:rPrChange w:id="544" w:author="德永　百花" w:date="2026-02-12T17:35:00Z">
            <w:rPr>
              <w:rFonts w:asciiTheme="minorEastAsia" w:hAnsiTheme="minorEastAsia"/>
            </w:rPr>
          </w:rPrChange>
        </w:rPr>
      </w:pPr>
      <w:r w:rsidRPr="00CC0C34">
        <w:rPr>
          <w:rFonts w:asciiTheme="minorEastAsia" w:hAnsiTheme="minorEastAsia" w:hint="eastAsia"/>
          <w:rPrChange w:id="545" w:author="德永　百花" w:date="2026-02-12T17:35:00Z">
            <w:rPr>
              <w:rFonts w:asciiTheme="minorEastAsia" w:hAnsiTheme="minorEastAsia" w:hint="eastAsia"/>
            </w:rPr>
          </w:rPrChange>
        </w:rPr>
        <w:t>入札保証金は、契約事務取扱規程第７条の規定</w:t>
      </w:r>
      <w:r w:rsidR="00202A91" w:rsidRPr="00CC0C34">
        <w:rPr>
          <w:rFonts w:asciiTheme="minorEastAsia" w:hAnsiTheme="minorEastAsia" w:hint="eastAsia"/>
          <w:rPrChange w:id="546" w:author="德永　百花" w:date="2026-02-12T17:35:00Z">
            <w:rPr>
              <w:rFonts w:asciiTheme="minorEastAsia" w:hAnsiTheme="minorEastAsia" w:hint="eastAsia"/>
            </w:rPr>
          </w:rPrChange>
        </w:rPr>
        <w:t>に該当する場合は免除する。</w:t>
      </w:r>
    </w:p>
    <w:p w14:paraId="7FC46C3D" w14:textId="77777777" w:rsidR="00F77D93" w:rsidRPr="00CC0C34" w:rsidRDefault="00F77D93" w:rsidP="00202A91">
      <w:pPr>
        <w:rPr>
          <w:rFonts w:asciiTheme="minorEastAsia" w:hAnsiTheme="minorEastAsia"/>
          <w:rPrChange w:id="547" w:author="德永　百花" w:date="2026-02-12T17:35:00Z">
            <w:rPr>
              <w:rFonts w:asciiTheme="minorEastAsia" w:hAnsiTheme="minorEastAsia"/>
            </w:rPr>
          </w:rPrChange>
        </w:rPr>
      </w:pPr>
    </w:p>
    <w:p w14:paraId="2D796B74" w14:textId="77777777" w:rsidR="00202A91" w:rsidRPr="00CC0C34" w:rsidRDefault="0016685C" w:rsidP="00202A91">
      <w:pPr>
        <w:rPr>
          <w:rFonts w:asciiTheme="minorEastAsia" w:hAnsiTheme="minorEastAsia"/>
          <w:rPrChange w:id="548" w:author="德永　百花" w:date="2026-02-12T17:35:00Z">
            <w:rPr>
              <w:rFonts w:asciiTheme="minorEastAsia" w:hAnsiTheme="minorEastAsia"/>
            </w:rPr>
          </w:rPrChange>
        </w:rPr>
      </w:pPr>
      <w:r w:rsidRPr="00CC0C34">
        <w:rPr>
          <w:rFonts w:asciiTheme="minorEastAsia" w:hAnsiTheme="minorEastAsia" w:hint="eastAsia"/>
          <w:rPrChange w:id="549" w:author="德永　百花" w:date="2026-02-12T17:35:00Z">
            <w:rPr>
              <w:rFonts w:asciiTheme="minorEastAsia" w:hAnsiTheme="minorEastAsia" w:hint="eastAsia"/>
            </w:rPr>
          </w:rPrChange>
        </w:rPr>
        <w:t>10</w:t>
      </w:r>
      <w:r w:rsidR="009F703C" w:rsidRPr="00CC0C34">
        <w:rPr>
          <w:rFonts w:asciiTheme="minorEastAsia" w:hAnsiTheme="minorEastAsia" w:hint="eastAsia"/>
          <w:rPrChange w:id="550" w:author="德永　百花" w:date="2026-02-12T17:35:00Z">
            <w:rPr>
              <w:rFonts w:asciiTheme="minorEastAsia" w:hAnsiTheme="minorEastAsia" w:hint="eastAsia"/>
            </w:rPr>
          </w:rPrChange>
        </w:rPr>
        <w:t xml:space="preserve">　</w:t>
      </w:r>
      <w:r w:rsidR="00202A91" w:rsidRPr="00CC0C34">
        <w:rPr>
          <w:rFonts w:asciiTheme="minorEastAsia" w:hAnsiTheme="minorEastAsia" w:hint="eastAsia"/>
          <w:rPrChange w:id="551" w:author="德永　百花" w:date="2026-02-12T17:35:00Z">
            <w:rPr>
              <w:rFonts w:asciiTheme="minorEastAsia" w:hAnsiTheme="minorEastAsia" w:hint="eastAsia"/>
            </w:rPr>
          </w:rPrChange>
        </w:rPr>
        <w:t>入札の無効</w:t>
      </w:r>
    </w:p>
    <w:p w14:paraId="261C0E65" w14:textId="77777777" w:rsidR="00AA3170" w:rsidRPr="00CC0C34" w:rsidRDefault="00202A91" w:rsidP="0016685C">
      <w:pPr>
        <w:ind w:leftChars="100" w:left="210" w:firstLineChars="100" w:firstLine="210"/>
        <w:rPr>
          <w:rFonts w:asciiTheme="minorEastAsia" w:hAnsiTheme="minorEastAsia"/>
          <w:rPrChange w:id="552" w:author="德永　百花" w:date="2026-02-12T17:35:00Z">
            <w:rPr>
              <w:rFonts w:asciiTheme="minorEastAsia" w:hAnsiTheme="minorEastAsia"/>
            </w:rPr>
          </w:rPrChange>
        </w:rPr>
      </w:pPr>
      <w:r w:rsidRPr="00CC0C34">
        <w:rPr>
          <w:rFonts w:asciiTheme="minorEastAsia" w:hAnsiTheme="minorEastAsia" w:hint="eastAsia"/>
          <w:rPrChange w:id="553" w:author="德永　百花" w:date="2026-02-12T17:35:00Z">
            <w:rPr>
              <w:rFonts w:asciiTheme="minorEastAsia" w:hAnsiTheme="minorEastAsia" w:hint="eastAsia"/>
            </w:rPr>
          </w:rPrChange>
        </w:rPr>
        <w:t>期限までに</w:t>
      </w:r>
      <w:r w:rsidR="006C7EE3" w:rsidRPr="00CC0C34">
        <w:rPr>
          <w:rFonts w:asciiTheme="minorEastAsia" w:hAnsiTheme="minorEastAsia" w:hint="eastAsia"/>
          <w:rPrChange w:id="554" w:author="德永　百花" w:date="2026-02-12T17:35:00Z">
            <w:rPr>
              <w:rFonts w:asciiTheme="minorEastAsia" w:hAnsiTheme="minorEastAsia" w:hint="eastAsia"/>
            </w:rPr>
          </w:rPrChange>
        </w:rPr>
        <w:t>申請書類</w:t>
      </w:r>
      <w:r w:rsidRPr="00CC0C34">
        <w:rPr>
          <w:rFonts w:asciiTheme="minorEastAsia" w:hAnsiTheme="minorEastAsia" w:hint="eastAsia"/>
          <w:rPrChange w:id="555" w:author="德永　百花" w:date="2026-02-12T17:35:00Z">
            <w:rPr>
              <w:rFonts w:asciiTheme="minorEastAsia" w:hAnsiTheme="minorEastAsia" w:hint="eastAsia"/>
            </w:rPr>
          </w:rPrChange>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14:paraId="1D60F696" w14:textId="77777777" w:rsidR="00202A91" w:rsidRPr="00CC0C34" w:rsidRDefault="00202A91" w:rsidP="0016685C">
      <w:pPr>
        <w:ind w:leftChars="100" w:left="210" w:firstLineChars="100" w:firstLine="210"/>
        <w:rPr>
          <w:rFonts w:asciiTheme="minorEastAsia" w:hAnsiTheme="minorEastAsia"/>
          <w:rPrChange w:id="556" w:author="德永　百花" w:date="2026-02-12T17:35:00Z">
            <w:rPr>
              <w:rFonts w:asciiTheme="minorEastAsia" w:hAnsiTheme="minorEastAsia"/>
            </w:rPr>
          </w:rPrChange>
        </w:rPr>
      </w:pPr>
      <w:r w:rsidRPr="00CC0C34">
        <w:rPr>
          <w:rFonts w:asciiTheme="minorEastAsia" w:hAnsiTheme="minorEastAsia" w:hint="eastAsia"/>
          <w:rPrChange w:id="557" w:author="德永　百花" w:date="2026-02-12T17:35:00Z">
            <w:rPr>
              <w:rFonts w:asciiTheme="minorEastAsia" w:hAnsiTheme="minorEastAsia" w:hint="eastAsia"/>
            </w:rPr>
          </w:rPrChange>
        </w:rPr>
        <w:t>なお、入札参加資格を有すると認められた者であっても、入札時点において２の入札参加資格を満たさない者のした入札は、無効とする。</w:t>
      </w:r>
    </w:p>
    <w:p w14:paraId="2BE08D51" w14:textId="77777777" w:rsidR="00CE1EA2" w:rsidRPr="00CC0C34" w:rsidRDefault="00CE1EA2" w:rsidP="00202A91">
      <w:pPr>
        <w:rPr>
          <w:rFonts w:asciiTheme="minorEastAsia" w:hAnsiTheme="minorEastAsia"/>
          <w:rPrChange w:id="558" w:author="德永　百花" w:date="2026-02-12T17:35:00Z">
            <w:rPr>
              <w:rFonts w:asciiTheme="minorEastAsia" w:hAnsiTheme="minorEastAsia"/>
            </w:rPr>
          </w:rPrChange>
        </w:rPr>
      </w:pPr>
    </w:p>
    <w:p w14:paraId="609A3870" w14:textId="77777777" w:rsidR="00202A91" w:rsidRPr="00CC0C34" w:rsidRDefault="0016685C" w:rsidP="00202A91">
      <w:pPr>
        <w:rPr>
          <w:rFonts w:asciiTheme="minorEastAsia" w:hAnsiTheme="minorEastAsia"/>
          <w:rPrChange w:id="559" w:author="德永　百花" w:date="2026-02-12T17:35:00Z">
            <w:rPr>
              <w:rFonts w:asciiTheme="minorEastAsia" w:hAnsiTheme="minorEastAsia"/>
            </w:rPr>
          </w:rPrChange>
        </w:rPr>
      </w:pPr>
      <w:r w:rsidRPr="00CC0C34">
        <w:rPr>
          <w:rFonts w:asciiTheme="minorEastAsia" w:hAnsiTheme="minorEastAsia" w:hint="eastAsia"/>
          <w:rPrChange w:id="560" w:author="德永　百花" w:date="2026-02-12T17:35:00Z">
            <w:rPr>
              <w:rFonts w:asciiTheme="minorEastAsia" w:hAnsiTheme="minorEastAsia" w:hint="eastAsia"/>
            </w:rPr>
          </w:rPrChange>
        </w:rPr>
        <w:t>11</w:t>
      </w:r>
      <w:r w:rsidR="00202A91" w:rsidRPr="00CC0C34">
        <w:rPr>
          <w:rFonts w:asciiTheme="minorEastAsia" w:hAnsiTheme="minorEastAsia" w:hint="eastAsia"/>
          <w:rPrChange w:id="561" w:author="德永　百花" w:date="2026-02-12T17:35:00Z">
            <w:rPr>
              <w:rFonts w:asciiTheme="minorEastAsia" w:hAnsiTheme="minorEastAsia" w:hint="eastAsia"/>
            </w:rPr>
          </w:rPrChange>
        </w:rPr>
        <w:t xml:space="preserve">　落札者の決定方法</w:t>
      </w:r>
    </w:p>
    <w:p w14:paraId="1773FCA1" w14:textId="77777777" w:rsidR="008C194A" w:rsidRPr="00CC0C34" w:rsidRDefault="008C194A" w:rsidP="0016685C">
      <w:pPr>
        <w:ind w:leftChars="100" w:left="210" w:firstLineChars="100" w:firstLine="210"/>
        <w:rPr>
          <w:rFonts w:asciiTheme="minorEastAsia" w:hAnsiTheme="minorEastAsia"/>
          <w:rPrChange w:id="562" w:author="德永　百花" w:date="2026-02-12T17:35:00Z">
            <w:rPr>
              <w:rFonts w:asciiTheme="minorEastAsia" w:hAnsiTheme="minorEastAsia"/>
            </w:rPr>
          </w:rPrChange>
        </w:rPr>
      </w:pPr>
      <w:r w:rsidRPr="00CC0C34">
        <w:rPr>
          <w:rFonts w:asciiTheme="minorEastAsia" w:hAnsiTheme="minorEastAsia" w:hint="eastAsia"/>
          <w:rPrChange w:id="563" w:author="德永　百花" w:date="2026-02-12T17:35:00Z">
            <w:rPr>
              <w:rFonts w:asciiTheme="minorEastAsia" w:hAnsiTheme="minorEastAsia" w:hint="eastAsia"/>
            </w:rPr>
          </w:rPrChange>
        </w:rPr>
        <w:t>入札を行った者のうち、契約事務取扱規程第８条の規定に基づいて定めた予定価格の範囲内で、最低価格をもって有効な入札を行った者を落札者とする。</w:t>
      </w:r>
    </w:p>
    <w:p w14:paraId="57AF5B18" w14:textId="77777777" w:rsidR="00CE1EA2" w:rsidRPr="00CC0C34" w:rsidRDefault="00F11897" w:rsidP="0016685C">
      <w:pPr>
        <w:ind w:leftChars="100" w:left="210" w:firstLineChars="100" w:firstLine="210"/>
        <w:rPr>
          <w:rFonts w:asciiTheme="minorEastAsia" w:hAnsiTheme="minorEastAsia"/>
          <w:rPrChange w:id="564" w:author="德永　百花" w:date="2026-02-12T17:35:00Z">
            <w:rPr>
              <w:rFonts w:asciiTheme="minorEastAsia" w:hAnsiTheme="minorEastAsia"/>
            </w:rPr>
          </w:rPrChange>
        </w:rPr>
      </w:pPr>
      <w:r w:rsidRPr="00CC0C34">
        <w:rPr>
          <w:rFonts w:asciiTheme="minorEastAsia" w:hAnsiTheme="minorEastAsia" w:hint="eastAsia"/>
          <w:rPrChange w:id="565" w:author="德永　百花" w:date="2026-02-12T17:35:00Z">
            <w:rPr>
              <w:rFonts w:asciiTheme="minorEastAsia" w:hAnsiTheme="minorEastAsia" w:hint="eastAsia"/>
            </w:rPr>
          </w:rPrChange>
        </w:rPr>
        <w:t>なお</w:t>
      </w:r>
      <w:r w:rsidR="008C194A" w:rsidRPr="00CC0C34">
        <w:rPr>
          <w:rFonts w:asciiTheme="minorEastAsia" w:hAnsiTheme="minorEastAsia" w:hint="eastAsia"/>
          <w:rPrChange w:id="566" w:author="德永　百花" w:date="2026-02-12T17:35:00Z">
            <w:rPr>
              <w:rFonts w:asciiTheme="minorEastAsia" w:hAnsiTheme="minorEastAsia" w:hint="eastAsia"/>
            </w:rPr>
          </w:rPrChange>
        </w:rPr>
        <w:t>、他の入札書に記載された価格よりも異常に低い価格を記載した入札書を受領した場合にあっては、当該入札書を提出した入札者が参加の条件を満たし、かつ、契約の条件を履行することができることを確保するため、当該入札者に照会するものとする。</w:t>
      </w:r>
    </w:p>
    <w:p w14:paraId="7D4680CE" w14:textId="77777777" w:rsidR="008C194A" w:rsidRPr="00CC0C34" w:rsidRDefault="008C194A" w:rsidP="008C194A">
      <w:pPr>
        <w:rPr>
          <w:rFonts w:asciiTheme="minorEastAsia" w:hAnsiTheme="minorEastAsia"/>
          <w:rPrChange w:id="567" w:author="德永　百花" w:date="2026-02-12T17:35:00Z">
            <w:rPr>
              <w:rFonts w:asciiTheme="minorEastAsia" w:hAnsiTheme="minorEastAsia"/>
            </w:rPr>
          </w:rPrChange>
        </w:rPr>
      </w:pPr>
    </w:p>
    <w:p w14:paraId="14C85DEB" w14:textId="77777777" w:rsidR="00202A91" w:rsidRPr="00CC0C34" w:rsidRDefault="0016685C" w:rsidP="00202A91">
      <w:pPr>
        <w:rPr>
          <w:rFonts w:asciiTheme="minorEastAsia" w:hAnsiTheme="minorEastAsia"/>
          <w:rPrChange w:id="568" w:author="德永　百花" w:date="2026-02-12T17:35:00Z">
            <w:rPr>
              <w:rFonts w:asciiTheme="minorEastAsia" w:hAnsiTheme="minorEastAsia"/>
            </w:rPr>
          </w:rPrChange>
        </w:rPr>
      </w:pPr>
      <w:r w:rsidRPr="00CC0C34">
        <w:rPr>
          <w:rFonts w:asciiTheme="minorEastAsia" w:hAnsiTheme="minorEastAsia" w:hint="eastAsia"/>
          <w:rPrChange w:id="569" w:author="德永　百花" w:date="2026-02-12T17:35:00Z">
            <w:rPr>
              <w:rFonts w:asciiTheme="minorEastAsia" w:hAnsiTheme="minorEastAsia" w:hint="eastAsia"/>
            </w:rPr>
          </w:rPrChange>
        </w:rPr>
        <w:t>1</w:t>
      </w:r>
      <w:r w:rsidRPr="00CC0C34">
        <w:rPr>
          <w:rFonts w:asciiTheme="minorEastAsia" w:hAnsiTheme="minorEastAsia"/>
          <w:rPrChange w:id="570" w:author="德永　百花" w:date="2026-02-12T17:35:00Z">
            <w:rPr>
              <w:rFonts w:asciiTheme="minorEastAsia" w:hAnsiTheme="minorEastAsia"/>
            </w:rPr>
          </w:rPrChange>
        </w:rPr>
        <w:t>2</w:t>
      </w:r>
      <w:r w:rsidR="00CE1EA2" w:rsidRPr="00CC0C34">
        <w:rPr>
          <w:rFonts w:asciiTheme="minorEastAsia" w:hAnsiTheme="minorEastAsia" w:hint="eastAsia"/>
          <w:rPrChange w:id="571" w:author="德永　百花" w:date="2026-02-12T17:35:00Z">
            <w:rPr>
              <w:rFonts w:asciiTheme="minorEastAsia" w:hAnsiTheme="minorEastAsia" w:hint="eastAsia"/>
            </w:rPr>
          </w:rPrChange>
        </w:rPr>
        <w:t xml:space="preserve">　契約書等に関する事項</w:t>
      </w:r>
    </w:p>
    <w:p w14:paraId="65C7B63E" w14:textId="77777777" w:rsidR="00202A91" w:rsidRPr="00CC0C34" w:rsidRDefault="00CE1EA2" w:rsidP="0016685C">
      <w:pPr>
        <w:ind w:firstLineChars="50" w:firstLine="105"/>
        <w:rPr>
          <w:rFonts w:asciiTheme="minorEastAsia" w:hAnsiTheme="minorEastAsia"/>
          <w:rPrChange w:id="572" w:author="德永　百花" w:date="2026-02-12T17:35:00Z">
            <w:rPr>
              <w:rFonts w:asciiTheme="minorEastAsia" w:hAnsiTheme="minorEastAsia"/>
            </w:rPr>
          </w:rPrChange>
        </w:rPr>
      </w:pPr>
      <w:r w:rsidRPr="00CC0C34">
        <w:rPr>
          <w:rFonts w:asciiTheme="minorEastAsia" w:hAnsiTheme="minorEastAsia" w:hint="eastAsia"/>
          <w:rPrChange w:id="573" w:author="德永　百花" w:date="2026-02-12T17:35:00Z">
            <w:rPr>
              <w:rFonts w:asciiTheme="minorEastAsia" w:hAnsiTheme="minorEastAsia" w:hint="eastAsia"/>
            </w:rPr>
          </w:rPrChange>
        </w:rPr>
        <w:t xml:space="preserve">(1)　</w:t>
      </w:r>
      <w:r w:rsidR="00202A91" w:rsidRPr="00CC0C34">
        <w:rPr>
          <w:rFonts w:asciiTheme="minorEastAsia" w:hAnsiTheme="minorEastAsia" w:hint="eastAsia"/>
          <w:rPrChange w:id="574" w:author="德永　百花" w:date="2026-02-12T17:35:00Z">
            <w:rPr>
              <w:rFonts w:asciiTheme="minorEastAsia" w:hAnsiTheme="minorEastAsia" w:hint="eastAsia"/>
            </w:rPr>
          </w:rPrChange>
        </w:rPr>
        <w:t>契約書を作成する。</w:t>
      </w:r>
    </w:p>
    <w:p w14:paraId="39A7595E" w14:textId="77777777" w:rsidR="00CE1EA2" w:rsidRPr="00CC0C34" w:rsidRDefault="00CE1EA2" w:rsidP="0016685C">
      <w:pPr>
        <w:ind w:leftChars="50" w:left="420" w:hangingChars="150" w:hanging="315"/>
        <w:rPr>
          <w:rFonts w:asciiTheme="minorEastAsia" w:hAnsiTheme="minorEastAsia"/>
          <w:rPrChange w:id="575" w:author="德永　百花" w:date="2026-02-12T17:35:00Z">
            <w:rPr>
              <w:rFonts w:asciiTheme="minorEastAsia" w:hAnsiTheme="minorEastAsia"/>
            </w:rPr>
          </w:rPrChange>
        </w:rPr>
      </w:pPr>
      <w:r w:rsidRPr="00CC0C34">
        <w:rPr>
          <w:rFonts w:asciiTheme="minorEastAsia" w:hAnsiTheme="minorEastAsia" w:hint="eastAsia"/>
          <w:rPrChange w:id="576" w:author="德永　百花" w:date="2026-02-12T17:35:00Z">
            <w:rPr>
              <w:rFonts w:asciiTheme="minorEastAsia" w:hAnsiTheme="minorEastAsia" w:hint="eastAsia"/>
            </w:rPr>
          </w:rPrChange>
        </w:rPr>
        <w:t>(2)　落札者が、落札決定の日から契約締結の日までの期間において次のうち</w:t>
      </w:r>
      <w:r w:rsidR="000B3F12" w:rsidRPr="00CC0C34">
        <w:rPr>
          <w:rFonts w:asciiTheme="minorEastAsia" w:hAnsiTheme="minorEastAsia" w:hint="eastAsia"/>
          <w:rPrChange w:id="577" w:author="德永　百花" w:date="2026-02-12T17:35:00Z">
            <w:rPr>
              <w:rFonts w:asciiTheme="minorEastAsia" w:hAnsiTheme="minorEastAsia" w:hint="eastAsia"/>
            </w:rPr>
          </w:rPrChange>
        </w:rPr>
        <w:t>、アに該当した者とは契約せず、イ又はウ</w:t>
      </w:r>
      <w:r w:rsidRPr="00CC0C34">
        <w:rPr>
          <w:rFonts w:asciiTheme="minorEastAsia" w:hAnsiTheme="minorEastAsia" w:hint="eastAsia"/>
          <w:rPrChange w:id="578" w:author="德永　百花" w:date="2026-02-12T17:35:00Z">
            <w:rPr>
              <w:rFonts w:asciiTheme="minorEastAsia" w:hAnsiTheme="minorEastAsia" w:hint="eastAsia"/>
            </w:rPr>
          </w:rPrChange>
        </w:rPr>
        <w:t>に該当した者とは契約を締結しないことがある。</w:t>
      </w:r>
    </w:p>
    <w:p w14:paraId="641C33C1" w14:textId="77777777" w:rsidR="00CE1EA2" w:rsidRPr="00CC0C34" w:rsidRDefault="000B3F12" w:rsidP="000B3F12">
      <w:pPr>
        <w:ind w:leftChars="200" w:left="630" w:hangingChars="100" w:hanging="210"/>
        <w:rPr>
          <w:rFonts w:asciiTheme="minorEastAsia" w:hAnsiTheme="minorEastAsia"/>
          <w:rPrChange w:id="579" w:author="德永　百花" w:date="2026-02-12T17:35:00Z">
            <w:rPr>
              <w:rFonts w:asciiTheme="minorEastAsia" w:hAnsiTheme="minorEastAsia"/>
            </w:rPr>
          </w:rPrChange>
        </w:rPr>
      </w:pPr>
      <w:r w:rsidRPr="00CC0C34">
        <w:rPr>
          <w:rFonts w:asciiTheme="minorEastAsia" w:hAnsiTheme="minorEastAsia" w:hint="eastAsia"/>
          <w:rPrChange w:id="580" w:author="德永　百花" w:date="2026-02-12T17:35:00Z">
            <w:rPr>
              <w:rFonts w:asciiTheme="minorEastAsia" w:hAnsiTheme="minorEastAsia" w:hint="eastAsia"/>
            </w:rPr>
          </w:rPrChange>
        </w:rPr>
        <w:t>ア　暴力団排除措置規則第３条第１項に規定する入札参加除外者、同規則第９条第１項に規定する誓約書違反者又は同規則第３条第１項各号のいずれかに該当したと認められる場合。</w:t>
      </w:r>
    </w:p>
    <w:p w14:paraId="28FA4D54" w14:textId="77777777" w:rsidR="00CE1EA2" w:rsidRPr="00CC0C34" w:rsidRDefault="00722DF8" w:rsidP="000B3F12">
      <w:pPr>
        <w:ind w:leftChars="200" w:left="630" w:hangingChars="100" w:hanging="210"/>
        <w:rPr>
          <w:rFonts w:asciiTheme="minorEastAsia" w:hAnsiTheme="minorEastAsia"/>
          <w:rPrChange w:id="581" w:author="德永　百花" w:date="2026-02-12T17:35:00Z">
            <w:rPr>
              <w:rFonts w:asciiTheme="minorEastAsia" w:hAnsiTheme="minorEastAsia"/>
            </w:rPr>
          </w:rPrChange>
        </w:rPr>
      </w:pPr>
      <w:r w:rsidRPr="00CC0C34">
        <w:rPr>
          <w:rFonts w:asciiTheme="minorEastAsia" w:hAnsiTheme="minorEastAsia" w:hint="eastAsia"/>
          <w:rPrChange w:id="582" w:author="德永　百花" w:date="2026-02-12T17:35:00Z">
            <w:rPr>
              <w:rFonts w:asciiTheme="minorEastAsia" w:hAnsiTheme="minorEastAsia" w:hint="eastAsia"/>
            </w:rPr>
          </w:rPrChange>
        </w:rPr>
        <w:t>イ</w:t>
      </w:r>
      <w:r w:rsidR="00CE1EA2" w:rsidRPr="00CC0C34">
        <w:rPr>
          <w:rFonts w:asciiTheme="minorEastAsia" w:hAnsiTheme="minorEastAsia" w:hint="eastAsia"/>
          <w:rPrChange w:id="583" w:author="德永　百花" w:date="2026-02-12T17:35:00Z">
            <w:rPr>
              <w:rFonts w:asciiTheme="minorEastAsia" w:hAnsiTheme="minorEastAsia" w:hint="eastAsia"/>
            </w:rPr>
          </w:rPrChange>
        </w:rPr>
        <w:t xml:space="preserve">　大阪府立病院機構入札参加停止要綱に基づく入札参加停止の措置を受け、その措置期間中の者又は同要綱別表各号に掲げる措置要件に該当すると認められる場合。</w:t>
      </w:r>
    </w:p>
    <w:p w14:paraId="25755DAB" w14:textId="77777777" w:rsidR="00CE1EA2" w:rsidRPr="00CC0C34" w:rsidRDefault="00722DF8" w:rsidP="000B3F12">
      <w:pPr>
        <w:ind w:leftChars="200" w:left="630" w:hangingChars="100" w:hanging="210"/>
        <w:rPr>
          <w:rFonts w:asciiTheme="minorEastAsia" w:hAnsiTheme="minorEastAsia"/>
          <w:rPrChange w:id="584" w:author="德永　百花" w:date="2026-02-12T17:35:00Z">
            <w:rPr>
              <w:rFonts w:asciiTheme="minorEastAsia" w:hAnsiTheme="minorEastAsia"/>
            </w:rPr>
          </w:rPrChange>
        </w:rPr>
      </w:pPr>
      <w:r w:rsidRPr="00CC0C34">
        <w:rPr>
          <w:rFonts w:asciiTheme="minorEastAsia" w:hAnsiTheme="minorEastAsia" w:hint="eastAsia"/>
          <w:rPrChange w:id="585" w:author="德永　百花" w:date="2026-02-12T17:35:00Z">
            <w:rPr>
              <w:rFonts w:asciiTheme="minorEastAsia" w:hAnsiTheme="minorEastAsia" w:hint="eastAsia"/>
            </w:rPr>
          </w:rPrChange>
        </w:rPr>
        <w:t>ウ</w:t>
      </w:r>
      <w:r w:rsidR="00CE1EA2" w:rsidRPr="00CC0C34">
        <w:rPr>
          <w:rFonts w:asciiTheme="minorEastAsia" w:hAnsiTheme="minorEastAsia" w:hint="eastAsia"/>
          <w:rPrChange w:id="586" w:author="德永　百花" w:date="2026-02-12T17:35:00Z">
            <w:rPr>
              <w:rFonts w:asciiTheme="minorEastAsia" w:hAnsiTheme="minorEastAsia" w:hint="eastAsia"/>
            </w:rPr>
          </w:rPrChange>
        </w:rPr>
        <w:t xml:space="preserve">　大阪府又は地方独立行政法人大阪府立病院機構との契約において、談合等の不正行為があったとして損害賠償請求を受けた場合。</w:t>
      </w:r>
    </w:p>
    <w:p w14:paraId="22972DE8" w14:textId="1BB0D3F5" w:rsidR="00722DF8" w:rsidRPr="00CC0C34" w:rsidRDefault="00722DF8" w:rsidP="000B3F12">
      <w:pPr>
        <w:ind w:leftChars="51" w:left="424" w:hangingChars="151" w:hanging="317"/>
        <w:rPr>
          <w:rFonts w:asciiTheme="minorEastAsia" w:hAnsiTheme="minorEastAsia"/>
          <w:rPrChange w:id="587" w:author="德永　百花" w:date="2026-02-12T17:35:00Z">
            <w:rPr>
              <w:rFonts w:asciiTheme="minorEastAsia" w:hAnsiTheme="minorEastAsia"/>
            </w:rPr>
          </w:rPrChange>
        </w:rPr>
      </w:pPr>
      <w:r w:rsidRPr="00CC0C34">
        <w:rPr>
          <w:rFonts w:asciiTheme="minorEastAsia" w:hAnsiTheme="minorEastAsia" w:hint="eastAsia"/>
          <w:rPrChange w:id="588" w:author="德永　百花" w:date="2026-02-12T17:35:00Z">
            <w:rPr>
              <w:rFonts w:asciiTheme="minorEastAsia" w:hAnsiTheme="minorEastAsia" w:hint="eastAsia"/>
            </w:rPr>
          </w:rPrChange>
        </w:rPr>
        <w:t>(3)　(</w:t>
      </w:r>
      <w:r w:rsidR="00924C23" w:rsidRPr="00CC0C34">
        <w:rPr>
          <w:rFonts w:asciiTheme="minorEastAsia" w:hAnsiTheme="minorEastAsia" w:hint="eastAsia"/>
          <w:rPrChange w:id="589" w:author="德永　百花" w:date="2026-02-12T17:35:00Z">
            <w:rPr>
              <w:rFonts w:asciiTheme="minorEastAsia" w:hAnsiTheme="minorEastAsia" w:hint="eastAsia"/>
            </w:rPr>
          </w:rPrChange>
        </w:rPr>
        <w:t>2</w:t>
      </w:r>
      <w:r w:rsidRPr="00CC0C34">
        <w:rPr>
          <w:rFonts w:asciiTheme="minorEastAsia" w:hAnsiTheme="minorEastAsia" w:hint="eastAsia"/>
          <w:rPrChange w:id="590" w:author="德永　百花" w:date="2026-02-12T17:35:00Z">
            <w:rPr>
              <w:rFonts w:asciiTheme="minorEastAsia" w:hAnsiTheme="minorEastAsia" w:hint="eastAsia"/>
            </w:rPr>
          </w:rPrChange>
        </w:rPr>
        <w:t>)</w:t>
      </w:r>
      <w:r w:rsidR="00924C23" w:rsidRPr="00CC0C34">
        <w:rPr>
          <w:rFonts w:asciiTheme="minorEastAsia" w:hAnsiTheme="minorEastAsia" w:hint="eastAsia"/>
          <w:rPrChange w:id="591" w:author="德永　百花" w:date="2026-02-12T17:35:00Z">
            <w:rPr>
              <w:rFonts w:asciiTheme="minorEastAsia" w:hAnsiTheme="minorEastAsia" w:hint="eastAsia"/>
            </w:rPr>
          </w:rPrChange>
        </w:rPr>
        <w:t>ア</w:t>
      </w:r>
      <w:r w:rsidRPr="00CC0C34">
        <w:rPr>
          <w:rFonts w:asciiTheme="minorEastAsia" w:hAnsiTheme="minorEastAsia" w:hint="eastAsia"/>
          <w:rPrChange w:id="592" w:author="德永　百花" w:date="2026-02-12T17:35:00Z">
            <w:rPr>
              <w:rFonts w:asciiTheme="minorEastAsia" w:hAnsiTheme="minorEastAsia" w:hint="eastAsia"/>
            </w:rPr>
          </w:rPrChange>
        </w:rPr>
        <w:t>から</w:t>
      </w:r>
      <w:r w:rsidR="00924C23" w:rsidRPr="00CC0C34">
        <w:rPr>
          <w:rFonts w:asciiTheme="minorEastAsia" w:hAnsiTheme="minorEastAsia" w:hint="eastAsia"/>
          <w:rPrChange w:id="593" w:author="德永　百花" w:date="2026-02-12T17:35:00Z">
            <w:rPr>
              <w:rFonts w:asciiTheme="minorEastAsia" w:hAnsiTheme="minorEastAsia" w:hint="eastAsia"/>
            </w:rPr>
          </w:rPrChange>
        </w:rPr>
        <w:t>ウ</w:t>
      </w:r>
      <w:r w:rsidR="001E700C" w:rsidRPr="00CC0C34">
        <w:rPr>
          <w:rFonts w:asciiTheme="minorEastAsia" w:hAnsiTheme="minorEastAsia" w:hint="eastAsia"/>
          <w:rPrChange w:id="594" w:author="德永　百花" w:date="2026-02-12T17:35:00Z">
            <w:rPr>
              <w:rFonts w:asciiTheme="minorEastAsia" w:hAnsiTheme="minorEastAsia" w:hint="eastAsia"/>
            </w:rPr>
          </w:rPrChange>
        </w:rPr>
        <w:t>までにより、契約を締結しなくても、</w:t>
      </w:r>
      <w:r w:rsidR="000B3F12" w:rsidRPr="00CC0C34">
        <w:rPr>
          <w:rFonts w:asciiTheme="minorEastAsia" w:hAnsiTheme="minorEastAsia" w:hint="eastAsia"/>
          <w:rPrChange w:id="595" w:author="德永　百花" w:date="2026-02-12T17:35:00Z">
            <w:rPr>
              <w:rFonts w:asciiTheme="minorEastAsia" w:hAnsiTheme="minorEastAsia" w:hint="eastAsia"/>
            </w:rPr>
          </w:rPrChange>
        </w:rPr>
        <w:t>大阪</w:t>
      </w:r>
      <w:r w:rsidR="00A432B9" w:rsidRPr="00CC0C34">
        <w:rPr>
          <w:rFonts w:asciiTheme="minorEastAsia" w:hAnsiTheme="minorEastAsia" w:hint="eastAsia"/>
          <w:rPrChange w:id="596" w:author="德永　百花" w:date="2026-02-12T17:35:00Z">
            <w:rPr>
              <w:rFonts w:asciiTheme="minorEastAsia" w:hAnsiTheme="minorEastAsia" w:hint="eastAsia"/>
            </w:rPr>
          </w:rPrChange>
        </w:rPr>
        <w:t>国際がん</w:t>
      </w:r>
      <w:r w:rsidR="000B3F12" w:rsidRPr="00CC0C34">
        <w:rPr>
          <w:rFonts w:asciiTheme="minorEastAsia" w:hAnsiTheme="minorEastAsia" w:hint="eastAsia"/>
          <w:rPrChange w:id="597" w:author="德永　百花" w:date="2026-02-12T17:35:00Z">
            <w:rPr>
              <w:rFonts w:asciiTheme="minorEastAsia" w:hAnsiTheme="minorEastAsia" w:hint="eastAsia"/>
            </w:rPr>
          </w:rPrChange>
        </w:rPr>
        <w:t>センター</w:t>
      </w:r>
      <w:r w:rsidRPr="00CC0C34">
        <w:rPr>
          <w:rFonts w:asciiTheme="minorEastAsia" w:hAnsiTheme="minorEastAsia" w:hint="eastAsia"/>
          <w:rPrChange w:id="598" w:author="德永　百花" w:date="2026-02-12T17:35:00Z">
            <w:rPr>
              <w:rFonts w:asciiTheme="minorEastAsia" w:hAnsiTheme="minorEastAsia" w:hint="eastAsia"/>
            </w:rPr>
          </w:rPrChange>
        </w:rPr>
        <w:t>は一切の責めを負わないものとする。</w:t>
      </w:r>
    </w:p>
    <w:p w14:paraId="1CC8ED62" w14:textId="63527959" w:rsidR="00924C23" w:rsidRPr="00CC0C34" w:rsidRDefault="00924C23" w:rsidP="000B3F12">
      <w:pPr>
        <w:ind w:leftChars="51" w:left="424" w:hangingChars="151" w:hanging="317"/>
        <w:rPr>
          <w:rFonts w:asciiTheme="minorEastAsia" w:hAnsiTheme="minorEastAsia"/>
          <w:rPrChange w:id="599" w:author="德永　百花" w:date="2026-02-12T17:35:00Z">
            <w:rPr>
              <w:rFonts w:asciiTheme="minorEastAsia" w:hAnsiTheme="minorEastAsia"/>
            </w:rPr>
          </w:rPrChange>
        </w:rPr>
      </w:pPr>
      <w:r w:rsidRPr="00CC0C34">
        <w:rPr>
          <w:rFonts w:asciiTheme="minorEastAsia" w:hAnsiTheme="minorEastAsia" w:hint="eastAsia"/>
          <w:rPrChange w:id="600" w:author="德永　百花" w:date="2026-02-12T17:35:00Z">
            <w:rPr>
              <w:rFonts w:asciiTheme="minorEastAsia" w:hAnsiTheme="minorEastAsia" w:hint="eastAsia"/>
            </w:rPr>
          </w:rPrChange>
        </w:rPr>
        <w:lastRenderedPageBreak/>
        <w:t>(4)　落札者が契約を締結しないとき、又は(2)アからウまでにより</w:t>
      </w:r>
      <w:r w:rsidR="000B3F12" w:rsidRPr="00CC0C34">
        <w:rPr>
          <w:rFonts w:asciiTheme="minorEastAsia" w:hAnsiTheme="minorEastAsia" w:hint="eastAsia"/>
          <w:rPrChange w:id="601" w:author="德永　百花" w:date="2026-02-12T17:35:00Z">
            <w:rPr>
              <w:rFonts w:asciiTheme="minorEastAsia" w:hAnsiTheme="minorEastAsia" w:hint="eastAsia"/>
            </w:rPr>
          </w:rPrChange>
        </w:rPr>
        <w:t>大阪</w:t>
      </w:r>
      <w:r w:rsidR="00A432B9" w:rsidRPr="00CC0C34">
        <w:rPr>
          <w:rFonts w:asciiTheme="minorEastAsia" w:hAnsiTheme="minorEastAsia" w:hint="eastAsia"/>
          <w:rPrChange w:id="602" w:author="德永　百花" w:date="2026-02-12T17:35:00Z">
            <w:rPr>
              <w:rFonts w:asciiTheme="minorEastAsia" w:hAnsiTheme="minorEastAsia" w:hint="eastAsia"/>
            </w:rPr>
          </w:rPrChange>
        </w:rPr>
        <w:t>国際がん</w:t>
      </w:r>
      <w:r w:rsidR="000B3F12" w:rsidRPr="00CC0C34">
        <w:rPr>
          <w:rFonts w:asciiTheme="minorEastAsia" w:hAnsiTheme="minorEastAsia" w:hint="eastAsia"/>
          <w:rPrChange w:id="603" w:author="德永　百花" w:date="2026-02-12T17:35:00Z">
            <w:rPr>
              <w:rFonts w:asciiTheme="minorEastAsia" w:hAnsiTheme="minorEastAsia" w:hint="eastAsia"/>
            </w:rPr>
          </w:rPrChange>
        </w:rPr>
        <w:t>センター</w:t>
      </w:r>
      <w:r w:rsidRPr="00CC0C34">
        <w:rPr>
          <w:rFonts w:asciiTheme="minorEastAsia" w:hAnsiTheme="minorEastAsia" w:hint="eastAsia"/>
          <w:rPrChange w:id="604" w:author="德永　百花" w:date="2026-02-12T17:35:00Z">
            <w:rPr>
              <w:rFonts w:asciiTheme="minorEastAsia" w:hAnsiTheme="minorEastAsia" w:hint="eastAsia"/>
            </w:rPr>
          </w:rPrChange>
        </w:rPr>
        <w:t>が契約を締結しないときは、契約予定金額の100分の２に相当する額を</w:t>
      </w:r>
      <w:r w:rsidR="000B3F12" w:rsidRPr="00CC0C34">
        <w:rPr>
          <w:rFonts w:asciiTheme="minorEastAsia" w:hAnsiTheme="minorEastAsia" w:hint="eastAsia"/>
          <w:rPrChange w:id="605" w:author="德永　百花" w:date="2026-02-12T17:35:00Z">
            <w:rPr>
              <w:rFonts w:asciiTheme="minorEastAsia" w:hAnsiTheme="minorEastAsia" w:hint="eastAsia"/>
            </w:rPr>
          </w:rPrChange>
        </w:rPr>
        <w:t>大阪</w:t>
      </w:r>
      <w:r w:rsidR="00A432B9" w:rsidRPr="00CC0C34">
        <w:rPr>
          <w:rFonts w:asciiTheme="minorEastAsia" w:hAnsiTheme="minorEastAsia" w:hint="eastAsia"/>
          <w:rPrChange w:id="606" w:author="德永　百花" w:date="2026-02-12T17:35:00Z">
            <w:rPr>
              <w:rFonts w:asciiTheme="minorEastAsia" w:hAnsiTheme="minorEastAsia" w:hint="eastAsia"/>
            </w:rPr>
          </w:rPrChange>
        </w:rPr>
        <w:t>国際がん</w:t>
      </w:r>
      <w:r w:rsidRPr="00CC0C34">
        <w:rPr>
          <w:rFonts w:asciiTheme="minorEastAsia" w:hAnsiTheme="minorEastAsia" w:hint="eastAsia"/>
          <w:rPrChange w:id="607" w:author="德永　百花" w:date="2026-02-12T17:35:00Z">
            <w:rPr>
              <w:rFonts w:asciiTheme="minorEastAsia" w:hAnsiTheme="minorEastAsia" w:hint="eastAsia"/>
            </w:rPr>
          </w:rPrChange>
        </w:rPr>
        <w:t>センターに支払わなければならない。</w:t>
      </w:r>
    </w:p>
    <w:p w14:paraId="634782BE" w14:textId="77777777" w:rsidR="000B3F12" w:rsidRPr="00CC0C34" w:rsidRDefault="000B3F12" w:rsidP="00202A91">
      <w:pPr>
        <w:rPr>
          <w:rFonts w:asciiTheme="minorEastAsia" w:hAnsiTheme="minorEastAsia"/>
          <w:rPrChange w:id="608" w:author="德永　百花" w:date="2026-02-12T17:35:00Z">
            <w:rPr>
              <w:rFonts w:asciiTheme="minorEastAsia" w:hAnsiTheme="minorEastAsia"/>
            </w:rPr>
          </w:rPrChange>
        </w:rPr>
      </w:pPr>
    </w:p>
    <w:p w14:paraId="496FB16D" w14:textId="77777777" w:rsidR="00202A91" w:rsidRPr="00CC0C34" w:rsidRDefault="00202A91" w:rsidP="00202A91">
      <w:pPr>
        <w:rPr>
          <w:rFonts w:asciiTheme="minorEastAsia" w:hAnsiTheme="minorEastAsia"/>
          <w:rPrChange w:id="609" w:author="德永　百花" w:date="2026-02-12T17:35:00Z">
            <w:rPr>
              <w:rFonts w:asciiTheme="minorEastAsia" w:hAnsiTheme="minorEastAsia"/>
            </w:rPr>
          </w:rPrChange>
        </w:rPr>
      </w:pPr>
      <w:r w:rsidRPr="00CC0C34">
        <w:rPr>
          <w:rFonts w:asciiTheme="minorEastAsia" w:hAnsiTheme="minorEastAsia" w:hint="eastAsia"/>
          <w:rPrChange w:id="610" w:author="德永　百花" w:date="2026-02-12T17:35:00Z">
            <w:rPr>
              <w:rFonts w:asciiTheme="minorEastAsia" w:hAnsiTheme="minorEastAsia" w:hint="eastAsia"/>
            </w:rPr>
          </w:rPrChange>
        </w:rPr>
        <w:t>1</w:t>
      </w:r>
      <w:r w:rsidR="000B3F12" w:rsidRPr="00CC0C34">
        <w:rPr>
          <w:rFonts w:asciiTheme="minorEastAsia" w:hAnsiTheme="minorEastAsia"/>
          <w:rPrChange w:id="611" w:author="德永　百花" w:date="2026-02-12T17:35:00Z">
            <w:rPr>
              <w:rFonts w:asciiTheme="minorEastAsia" w:hAnsiTheme="minorEastAsia"/>
            </w:rPr>
          </w:rPrChange>
        </w:rPr>
        <w:t>3</w:t>
      </w:r>
      <w:r w:rsidRPr="00CC0C34">
        <w:rPr>
          <w:rFonts w:asciiTheme="minorEastAsia" w:hAnsiTheme="minorEastAsia" w:hint="eastAsia"/>
          <w:rPrChange w:id="612" w:author="德永　百花" w:date="2026-02-12T17:35:00Z">
            <w:rPr>
              <w:rFonts w:asciiTheme="minorEastAsia" w:hAnsiTheme="minorEastAsia" w:hint="eastAsia"/>
            </w:rPr>
          </w:rPrChange>
        </w:rPr>
        <w:t xml:space="preserve">　契約保証金</w:t>
      </w:r>
    </w:p>
    <w:p w14:paraId="5CF68CD8" w14:textId="77777777" w:rsidR="00202A91" w:rsidRPr="00CC0C34" w:rsidRDefault="00924C23" w:rsidP="000B3F12">
      <w:pPr>
        <w:ind w:leftChars="50" w:left="420" w:hangingChars="150" w:hanging="315"/>
        <w:rPr>
          <w:rFonts w:asciiTheme="minorEastAsia" w:hAnsiTheme="minorEastAsia"/>
          <w:rPrChange w:id="613" w:author="德永　百花" w:date="2026-02-12T17:35:00Z">
            <w:rPr>
              <w:rFonts w:asciiTheme="minorEastAsia" w:hAnsiTheme="minorEastAsia"/>
            </w:rPr>
          </w:rPrChange>
        </w:rPr>
      </w:pPr>
      <w:r w:rsidRPr="00CC0C34">
        <w:rPr>
          <w:rFonts w:asciiTheme="minorEastAsia" w:hAnsiTheme="minorEastAsia" w:hint="eastAsia"/>
          <w:rPrChange w:id="614" w:author="德永　百花" w:date="2026-02-12T17:35:00Z">
            <w:rPr>
              <w:rFonts w:asciiTheme="minorEastAsia" w:hAnsiTheme="minorEastAsia" w:hint="eastAsia"/>
            </w:rPr>
          </w:rPrChange>
        </w:rPr>
        <w:t>(1)</w:t>
      </w:r>
      <w:r w:rsidR="00202A91" w:rsidRPr="00CC0C34">
        <w:rPr>
          <w:rFonts w:asciiTheme="minorEastAsia" w:hAnsiTheme="minorEastAsia" w:hint="eastAsia"/>
          <w:rPrChange w:id="615" w:author="德永　百花" w:date="2026-02-12T17:35:00Z">
            <w:rPr>
              <w:rFonts w:asciiTheme="minorEastAsia" w:hAnsiTheme="minorEastAsia" w:hint="eastAsia"/>
            </w:rPr>
          </w:rPrChange>
        </w:rPr>
        <w:t xml:space="preserve">　落札者は、</w:t>
      </w:r>
      <w:r w:rsidRPr="00CC0C34">
        <w:rPr>
          <w:rFonts w:asciiTheme="minorEastAsia" w:hAnsiTheme="minorEastAsia" w:hint="eastAsia"/>
          <w:rPrChange w:id="616" w:author="德永　百花" w:date="2026-02-12T17:35:00Z">
            <w:rPr>
              <w:rFonts w:asciiTheme="minorEastAsia" w:hAnsiTheme="minorEastAsia" w:hint="eastAsia"/>
            </w:rPr>
          </w:rPrChange>
        </w:rPr>
        <w:t>地方独立行政法人大阪府立病院機構会計規程第44条の規定により</w:t>
      </w:r>
      <w:r w:rsidR="000B3F12" w:rsidRPr="00CC0C34">
        <w:rPr>
          <w:rFonts w:asciiTheme="minorEastAsia" w:hAnsiTheme="minorEastAsia" w:hint="eastAsia"/>
          <w:rPrChange w:id="617" w:author="德永　百花" w:date="2026-02-12T17:35:00Z">
            <w:rPr>
              <w:rFonts w:asciiTheme="minorEastAsia" w:hAnsiTheme="minorEastAsia" w:hint="eastAsia"/>
            </w:rPr>
          </w:rPrChange>
        </w:rPr>
        <w:t>契約金</w:t>
      </w:r>
      <w:r w:rsidR="00202A91" w:rsidRPr="00CC0C34">
        <w:rPr>
          <w:rFonts w:asciiTheme="minorEastAsia" w:hAnsiTheme="minorEastAsia" w:hint="eastAsia"/>
          <w:rPrChange w:id="618" w:author="德永　百花" w:date="2026-02-12T17:35:00Z">
            <w:rPr>
              <w:rFonts w:asciiTheme="minorEastAsia" w:hAnsiTheme="minorEastAsia" w:hint="eastAsia"/>
            </w:rPr>
          </w:rPrChange>
        </w:rPr>
        <w:t>額の100分の5以上の契約保証金を納付しなければならない。</w:t>
      </w:r>
    </w:p>
    <w:p w14:paraId="79862A09" w14:textId="77777777" w:rsidR="00202A91" w:rsidRPr="00CC0C34" w:rsidRDefault="00202A91" w:rsidP="000B3F12">
      <w:pPr>
        <w:ind w:firstLineChars="200" w:firstLine="420"/>
        <w:rPr>
          <w:rFonts w:asciiTheme="minorEastAsia" w:hAnsiTheme="minorEastAsia"/>
          <w:rPrChange w:id="619" w:author="德永　百花" w:date="2026-02-12T17:35:00Z">
            <w:rPr>
              <w:rFonts w:asciiTheme="minorEastAsia" w:hAnsiTheme="minorEastAsia"/>
            </w:rPr>
          </w:rPrChange>
        </w:rPr>
      </w:pPr>
      <w:r w:rsidRPr="00CC0C34">
        <w:rPr>
          <w:rFonts w:asciiTheme="minorEastAsia" w:hAnsiTheme="minorEastAsia" w:hint="eastAsia"/>
          <w:rPrChange w:id="620" w:author="德永　百花" w:date="2026-02-12T17:35:00Z">
            <w:rPr>
              <w:rFonts w:asciiTheme="minorEastAsia" w:hAnsiTheme="minorEastAsia" w:hint="eastAsia"/>
            </w:rPr>
          </w:rPrChange>
        </w:rPr>
        <w:t>ア　納付期日</w:t>
      </w:r>
    </w:p>
    <w:p w14:paraId="2B0786DE" w14:textId="77777777" w:rsidR="00202A91" w:rsidRPr="00CC0C34" w:rsidRDefault="00202A91" w:rsidP="000B3F12">
      <w:pPr>
        <w:ind w:firstLineChars="400" w:firstLine="840"/>
        <w:rPr>
          <w:rFonts w:asciiTheme="minorEastAsia" w:hAnsiTheme="minorEastAsia"/>
          <w:rPrChange w:id="621" w:author="德永　百花" w:date="2026-02-12T17:35:00Z">
            <w:rPr>
              <w:rFonts w:asciiTheme="minorEastAsia" w:hAnsiTheme="minorEastAsia"/>
            </w:rPr>
          </w:rPrChange>
        </w:rPr>
      </w:pPr>
      <w:r w:rsidRPr="00CC0C34">
        <w:rPr>
          <w:rFonts w:asciiTheme="minorEastAsia" w:hAnsiTheme="minorEastAsia" w:hint="eastAsia"/>
          <w:rPrChange w:id="622" w:author="德永　百花" w:date="2026-02-12T17:35:00Z">
            <w:rPr>
              <w:rFonts w:asciiTheme="minorEastAsia" w:hAnsiTheme="minorEastAsia" w:hint="eastAsia"/>
            </w:rPr>
          </w:rPrChange>
        </w:rPr>
        <w:t>契約締結の日</w:t>
      </w:r>
    </w:p>
    <w:p w14:paraId="5ACDC631" w14:textId="77777777" w:rsidR="00202A91" w:rsidRPr="00CC0C34" w:rsidRDefault="00202A91" w:rsidP="000B3F12">
      <w:pPr>
        <w:ind w:firstLineChars="200" w:firstLine="420"/>
        <w:rPr>
          <w:rFonts w:asciiTheme="minorEastAsia" w:hAnsiTheme="minorEastAsia"/>
          <w:rPrChange w:id="623" w:author="德永　百花" w:date="2026-02-12T17:35:00Z">
            <w:rPr>
              <w:rFonts w:asciiTheme="minorEastAsia" w:hAnsiTheme="minorEastAsia"/>
            </w:rPr>
          </w:rPrChange>
        </w:rPr>
      </w:pPr>
      <w:r w:rsidRPr="00CC0C34">
        <w:rPr>
          <w:rFonts w:asciiTheme="minorEastAsia" w:hAnsiTheme="minorEastAsia" w:hint="eastAsia"/>
          <w:rPrChange w:id="624" w:author="德永　百花" w:date="2026-02-12T17:35:00Z">
            <w:rPr>
              <w:rFonts w:asciiTheme="minorEastAsia" w:hAnsiTheme="minorEastAsia" w:hint="eastAsia"/>
            </w:rPr>
          </w:rPrChange>
        </w:rPr>
        <w:t>イ　納付場所</w:t>
      </w:r>
    </w:p>
    <w:p w14:paraId="1A2E1BF1" w14:textId="77777777" w:rsidR="00A432B9" w:rsidRPr="00CC0C34" w:rsidRDefault="00A432B9" w:rsidP="00A432B9">
      <w:pPr>
        <w:ind w:firstLineChars="400" w:firstLine="840"/>
        <w:rPr>
          <w:rFonts w:asciiTheme="minorEastAsia" w:hAnsiTheme="minorEastAsia"/>
          <w:color w:val="000000" w:themeColor="text1"/>
          <w:rPrChange w:id="625" w:author="德永　百花" w:date="2026-02-12T17:35:00Z">
            <w:rPr>
              <w:rFonts w:asciiTheme="minorEastAsia" w:hAnsiTheme="minorEastAsia"/>
              <w:color w:val="000000" w:themeColor="text1"/>
            </w:rPr>
          </w:rPrChange>
        </w:rPr>
      </w:pPr>
      <w:r w:rsidRPr="00CC0C34">
        <w:rPr>
          <w:rFonts w:asciiTheme="minorEastAsia" w:hAnsiTheme="minorEastAsia" w:hint="eastAsia"/>
          <w:color w:val="000000" w:themeColor="text1"/>
          <w:rPrChange w:id="626" w:author="德永　百花" w:date="2026-02-12T17:35:00Z">
            <w:rPr>
              <w:rFonts w:asciiTheme="minorEastAsia" w:hAnsiTheme="minorEastAsia" w:hint="eastAsia"/>
              <w:color w:val="000000" w:themeColor="text1"/>
            </w:rPr>
          </w:rPrChange>
        </w:rPr>
        <w:t>大阪市中央区大手前三丁目１番69号</w:t>
      </w:r>
    </w:p>
    <w:p w14:paraId="648AA533" w14:textId="7A929FF3" w:rsidR="001E700C" w:rsidRPr="00CC0C34" w:rsidRDefault="00A432B9" w:rsidP="00A432B9">
      <w:pPr>
        <w:ind w:firstLineChars="400" w:firstLine="840"/>
        <w:rPr>
          <w:rFonts w:asciiTheme="minorEastAsia" w:hAnsiTheme="minorEastAsia"/>
          <w:color w:val="000000" w:themeColor="text1"/>
          <w:rPrChange w:id="627" w:author="德永　百花" w:date="2026-02-12T17:35:00Z">
            <w:rPr>
              <w:rFonts w:asciiTheme="minorEastAsia" w:hAnsiTheme="minorEastAsia"/>
              <w:color w:val="000000" w:themeColor="text1"/>
            </w:rPr>
          </w:rPrChange>
        </w:rPr>
      </w:pPr>
      <w:r w:rsidRPr="00CC0C34">
        <w:rPr>
          <w:rFonts w:asciiTheme="minorEastAsia" w:hAnsiTheme="minorEastAsia" w:hint="eastAsia"/>
          <w:color w:val="000000" w:themeColor="text1"/>
          <w:rPrChange w:id="628" w:author="德永　百花" w:date="2026-02-12T17:35:00Z">
            <w:rPr>
              <w:rFonts w:asciiTheme="minorEastAsia" w:hAnsiTheme="minorEastAsia" w:hint="eastAsia"/>
              <w:color w:val="000000" w:themeColor="text1"/>
            </w:rPr>
          </w:rPrChange>
        </w:rPr>
        <w:t>大阪国際がんセンター事務局　施設保全グループ</w:t>
      </w:r>
    </w:p>
    <w:p w14:paraId="35F09103" w14:textId="5413299F" w:rsidR="00202A91" w:rsidRPr="00CC0C34" w:rsidRDefault="00924C23" w:rsidP="000B3F12">
      <w:pPr>
        <w:ind w:leftChars="50" w:left="420" w:hangingChars="150" w:hanging="315"/>
        <w:rPr>
          <w:rFonts w:asciiTheme="minorEastAsia" w:hAnsiTheme="minorEastAsia"/>
          <w:rPrChange w:id="629" w:author="德永　百花" w:date="2026-02-12T17:35:00Z">
            <w:rPr>
              <w:rFonts w:asciiTheme="minorEastAsia" w:hAnsiTheme="minorEastAsia"/>
            </w:rPr>
          </w:rPrChange>
        </w:rPr>
      </w:pPr>
      <w:r w:rsidRPr="00CC0C34">
        <w:rPr>
          <w:rFonts w:asciiTheme="minorEastAsia" w:hAnsiTheme="minorEastAsia" w:hint="eastAsia"/>
          <w:rPrChange w:id="630" w:author="德永　百花" w:date="2026-02-12T17:35:00Z">
            <w:rPr>
              <w:rFonts w:asciiTheme="minorEastAsia" w:hAnsiTheme="minorEastAsia" w:hint="eastAsia"/>
            </w:rPr>
          </w:rPrChange>
        </w:rPr>
        <w:t>(2)　上記にかかわらず、契約事務取扱規程第26条第１項第１号又は第３号に該当するときは、契約保証金の全額又は一部を免除する。</w:t>
      </w:r>
      <w:r w:rsidR="00D2550E" w:rsidRPr="00CC0C34">
        <w:rPr>
          <w:rFonts w:asciiTheme="minorEastAsia" w:hAnsiTheme="minorEastAsia" w:hint="eastAsia"/>
          <w:rPrChange w:id="631" w:author="德永　百花" w:date="2026-02-12T17:35:00Z">
            <w:rPr>
              <w:rFonts w:asciiTheme="minorEastAsia" w:hAnsiTheme="minorEastAsia" w:hint="eastAsia"/>
            </w:rPr>
          </w:rPrChange>
        </w:rPr>
        <w:t>（様式</w:t>
      </w:r>
      <w:r w:rsidR="004B299F" w:rsidRPr="00CC0C34">
        <w:rPr>
          <w:rFonts w:asciiTheme="minorEastAsia" w:hAnsiTheme="minorEastAsia" w:hint="eastAsia"/>
          <w:rPrChange w:id="632" w:author="德永　百花" w:date="2026-02-12T17:35:00Z">
            <w:rPr>
              <w:rFonts w:asciiTheme="minorEastAsia" w:hAnsiTheme="minorEastAsia" w:hint="eastAsia"/>
            </w:rPr>
          </w:rPrChange>
        </w:rPr>
        <w:t>９</w:t>
      </w:r>
      <w:r w:rsidR="00D2550E" w:rsidRPr="00CC0C34">
        <w:rPr>
          <w:rFonts w:asciiTheme="minorEastAsia" w:hAnsiTheme="minorEastAsia" w:hint="eastAsia"/>
          <w:rPrChange w:id="633" w:author="德永　百花" w:date="2026-02-12T17:35:00Z">
            <w:rPr>
              <w:rFonts w:asciiTheme="minorEastAsia" w:hAnsiTheme="minorEastAsia" w:hint="eastAsia"/>
            </w:rPr>
          </w:rPrChange>
        </w:rPr>
        <w:t>号）</w:t>
      </w:r>
    </w:p>
    <w:p w14:paraId="68F7E0C0" w14:textId="77777777" w:rsidR="00924C23" w:rsidRPr="00CC0C34" w:rsidRDefault="00924C23" w:rsidP="00202A91">
      <w:pPr>
        <w:rPr>
          <w:rFonts w:asciiTheme="minorEastAsia" w:hAnsiTheme="minorEastAsia"/>
          <w:rPrChange w:id="634" w:author="德永　百花" w:date="2026-02-12T17:35:00Z">
            <w:rPr>
              <w:rFonts w:asciiTheme="minorEastAsia" w:hAnsiTheme="minorEastAsia"/>
            </w:rPr>
          </w:rPrChange>
        </w:rPr>
      </w:pPr>
    </w:p>
    <w:p w14:paraId="08761C97" w14:textId="77777777" w:rsidR="00202A91" w:rsidRPr="00CC0C34" w:rsidRDefault="000B3F12" w:rsidP="00202A91">
      <w:pPr>
        <w:rPr>
          <w:rFonts w:asciiTheme="minorEastAsia" w:hAnsiTheme="minorEastAsia"/>
          <w:rPrChange w:id="635" w:author="德永　百花" w:date="2026-02-12T17:35:00Z">
            <w:rPr>
              <w:rFonts w:asciiTheme="minorEastAsia" w:hAnsiTheme="minorEastAsia"/>
            </w:rPr>
          </w:rPrChange>
        </w:rPr>
      </w:pPr>
      <w:r w:rsidRPr="00CC0C34">
        <w:rPr>
          <w:rFonts w:asciiTheme="minorEastAsia" w:hAnsiTheme="minorEastAsia" w:hint="eastAsia"/>
          <w:rPrChange w:id="636" w:author="德永　百花" w:date="2026-02-12T17:35:00Z">
            <w:rPr>
              <w:rFonts w:asciiTheme="minorEastAsia" w:hAnsiTheme="minorEastAsia" w:hint="eastAsia"/>
            </w:rPr>
          </w:rPrChange>
        </w:rPr>
        <w:t>1</w:t>
      </w:r>
      <w:r w:rsidRPr="00CC0C34">
        <w:rPr>
          <w:rFonts w:asciiTheme="minorEastAsia" w:hAnsiTheme="minorEastAsia"/>
          <w:rPrChange w:id="637" w:author="德永　百花" w:date="2026-02-12T17:35:00Z">
            <w:rPr>
              <w:rFonts w:asciiTheme="minorEastAsia" w:hAnsiTheme="minorEastAsia"/>
            </w:rPr>
          </w:rPrChange>
        </w:rPr>
        <w:t>4</w:t>
      </w:r>
      <w:r w:rsidRPr="00CC0C34">
        <w:rPr>
          <w:rFonts w:asciiTheme="minorEastAsia" w:hAnsiTheme="minorEastAsia" w:hint="eastAsia"/>
          <w:rPrChange w:id="638" w:author="德永　百花" w:date="2026-02-12T17:35:00Z">
            <w:rPr>
              <w:rFonts w:asciiTheme="minorEastAsia" w:hAnsiTheme="minorEastAsia" w:hint="eastAsia"/>
            </w:rPr>
          </w:rPrChange>
        </w:rPr>
        <w:t xml:space="preserve">　</w:t>
      </w:r>
      <w:r w:rsidR="00202A91" w:rsidRPr="00CC0C34">
        <w:rPr>
          <w:rFonts w:asciiTheme="minorEastAsia" w:hAnsiTheme="minorEastAsia" w:hint="eastAsia"/>
          <w:rPrChange w:id="639" w:author="德永　百花" w:date="2026-02-12T17:35:00Z">
            <w:rPr>
              <w:rFonts w:asciiTheme="minorEastAsia" w:hAnsiTheme="minorEastAsia" w:hint="eastAsia"/>
            </w:rPr>
          </w:rPrChange>
        </w:rPr>
        <w:t>誓約書の提出の確認</w:t>
      </w:r>
    </w:p>
    <w:p w14:paraId="7147C91E" w14:textId="3711AF87" w:rsidR="000B3F12" w:rsidRPr="00CC0C34" w:rsidRDefault="00202A91" w:rsidP="005E3FE8">
      <w:pPr>
        <w:ind w:leftChars="100" w:left="210" w:firstLineChars="100" w:firstLine="210"/>
        <w:rPr>
          <w:rFonts w:asciiTheme="minorEastAsia" w:hAnsiTheme="minorEastAsia"/>
          <w:color w:val="FF0000"/>
          <w:rPrChange w:id="640" w:author="德永　百花" w:date="2026-02-12T17:35:00Z">
            <w:rPr>
              <w:rFonts w:asciiTheme="minorEastAsia" w:hAnsiTheme="minorEastAsia"/>
              <w:color w:val="FF0000"/>
            </w:rPr>
          </w:rPrChange>
        </w:rPr>
      </w:pPr>
      <w:r w:rsidRPr="00CC0C34">
        <w:rPr>
          <w:rFonts w:asciiTheme="minorEastAsia" w:hAnsiTheme="minorEastAsia" w:hint="eastAsia"/>
          <w:rPrChange w:id="641" w:author="德永　百花" w:date="2026-02-12T17:35:00Z">
            <w:rPr>
              <w:rFonts w:asciiTheme="minorEastAsia" w:hAnsiTheme="minorEastAsia" w:hint="eastAsia"/>
            </w:rPr>
          </w:rPrChange>
        </w:rPr>
        <w:t>落札者は、大阪府立病院機構発注工事等に係る暴力団排除等手続要領に規定する暴力団又は暴力団密接関係者でない旨の誓約書</w:t>
      </w:r>
      <w:r w:rsidR="00D2550E" w:rsidRPr="00CC0C34">
        <w:rPr>
          <w:rFonts w:asciiTheme="minorEastAsia" w:hAnsiTheme="minorEastAsia" w:hint="eastAsia"/>
          <w:rPrChange w:id="642" w:author="德永　百花" w:date="2026-02-12T17:35:00Z">
            <w:rPr>
              <w:rFonts w:asciiTheme="minorEastAsia" w:hAnsiTheme="minorEastAsia" w:hint="eastAsia"/>
            </w:rPr>
          </w:rPrChange>
        </w:rPr>
        <w:t>（様式</w:t>
      </w:r>
      <w:r w:rsidR="004B299F" w:rsidRPr="00CC0C34">
        <w:rPr>
          <w:rFonts w:asciiTheme="minorEastAsia" w:hAnsiTheme="minorEastAsia" w:hint="eastAsia"/>
          <w:rPrChange w:id="643" w:author="德永　百花" w:date="2026-02-12T17:35:00Z">
            <w:rPr>
              <w:rFonts w:asciiTheme="minorEastAsia" w:hAnsiTheme="minorEastAsia" w:hint="eastAsia"/>
            </w:rPr>
          </w:rPrChange>
        </w:rPr>
        <w:t>10</w:t>
      </w:r>
      <w:r w:rsidR="00D2550E" w:rsidRPr="00CC0C34">
        <w:rPr>
          <w:rFonts w:asciiTheme="minorEastAsia" w:hAnsiTheme="minorEastAsia" w:hint="eastAsia"/>
          <w:rPrChange w:id="644" w:author="德永　百花" w:date="2026-02-12T17:35:00Z">
            <w:rPr>
              <w:rFonts w:asciiTheme="minorEastAsia" w:hAnsiTheme="minorEastAsia" w:hint="eastAsia"/>
            </w:rPr>
          </w:rPrChange>
        </w:rPr>
        <w:t>号）</w:t>
      </w:r>
      <w:r w:rsidRPr="00CC0C34">
        <w:rPr>
          <w:rFonts w:asciiTheme="minorEastAsia" w:hAnsiTheme="minorEastAsia" w:hint="eastAsia"/>
          <w:rPrChange w:id="645" w:author="德永　百花" w:date="2026-02-12T17:35:00Z">
            <w:rPr>
              <w:rFonts w:asciiTheme="minorEastAsia" w:hAnsiTheme="minorEastAsia" w:hint="eastAsia"/>
            </w:rPr>
          </w:rPrChange>
        </w:rPr>
        <w:t>を、落札決定後速やかに提出しなければならない。なお、誓約書を提出しないときは契約を締結しない。また、誓約書を提出しない入札参加資格者に対し、入札参加停止等の措置を行う。</w:t>
      </w:r>
    </w:p>
    <w:p w14:paraId="7011C65B" w14:textId="77777777" w:rsidR="005E3FE8" w:rsidRPr="00CC0C34" w:rsidRDefault="005E3FE8" w:rsidP="005E3FE8">
      <w:pPr>
        <w:ind w:leftChars="100" w:left="210" w:firstLineChars="100" w:firstLine="210"/>
        <w:rPr>
          <w:rFonts w:asciiTheme="minorEastAsia" w:hAnsiTheme="minorEastAsia"/>
          <w:rPrChange w:id="646" w:author="德永　百花" w:date="2026-02-12T17:35:00Z">
            <w:rPr>
              <w:rFonts w:asciiTheme="minorEastAsia" w:hAnsiTheme="minorEastAsia"/>
            </w:rPr>
          </w:rPrChange>
        </w:rPr>
      </w:pPr>
    </w:p>
    <w:p w14:paraId="6C0236FA" w14:textId="77777777" w:rsidR="00CE1ED8" w:rsidRPr="00CC0C34" w:rsidRDefault="00CE1ED8" w:rsidP="00CE1ED8">
      <w:pPr>
        <w:rPr>
          <w:rFonts w:asciiTheme="minorEastAsia" w:hAnsiTheme="minorEastAsia"/>
          <w:rPrChange w:id="647" w:author="德永　百花" w:date="2026-02-12T17:35:00Z">
            <w:rPr>
              <w:rFonts w:asciiTheme="minorEastAsia" w:hAnsiTheme="minorEastAsia"/>
            </w:rPr>
          </w:rPrChange>
        </w:rPr>
      </w:pPr>
      <w:r w:rsidRPr="00CC0C34">
        <w:rPr>
          <w:rFonts w:asciiTheme="minorEastAsia" w:hAnsiTheme="minorEastAsia" w:hint="eastAsia"/>
          <w:rPrChange w:id="648" w:author="德永　百花" w:date="2026-02-12T17:35:00Z">
            <w:rPr>
              <w:rFonts w:asciiTheme="minorEastAsia" w:hAnsiTheme="minorEastAsia" w:hint="eastAsia"/>
            </w:rPr>
          </w:rPrChange>
        </w:rPr>
        <w:t>15　苦情申立て（政府調達に関する協定関係）</w:t>
      </w:r>
    </w:p>
    <w:p w14:paraId="2C03F973" w14:textId="48725CE9" w:rsidR="00CE1ED8" w:rsidRPr="00CC0C34" w:rsidRDefault="00CE1ED8" w:rsidP="00CE1ED8">
      <w:pPr>
        <w:ind w:leftChars="50" w:left="420" w:hangingChars="150" w:hanging="315"/>
        <w:rPr>
          <w:rFonts w:asciiTheme="minorEastAsia" w:hAnsiTheme="minorEastAsia"/>
          <w:rPrChange w:id="649" w:author="德永　百花" w:date="2026-02-12T17:35:00Z">
            <w:rPr>
              <w:rFonts w:asciiTheme="minorEastAsia" w:hAnsiTheme="minorEastAsia"/>
            </w:rPr>
          </w:rPrChange>
        </w:rPr>
      </w:pPr>
      <w:r w:rsidRPr="00CC0C34">
        <w:rPr>
          <w:rFonts w:asciiTheme="minorEastAsia" w:hAnsiTheme="minorEastAsia" w:hint="eastAsia"/>
          <w:rPrChange w:id="650" w:author="德永　百花" w:date="2026-02-12T17:35:00Z">
            <w:rPr>
              <w:rFonts w:asciiTheme="minorEastAsia" w:hAnsiTheme="minorEastAsia" w:hint="eastAsia"/>
            </w:rPr>
          </w:rPrChange>
        </w:rPr>
        <w:t>(1)　入札参加資格申請等、本件調達手続において、効力を有する政府調達に関する協定（平成７年12月８日公布条約第23号）の規程に有する事実があると判断する場合は、地方独立行政法人大阪府立病院機構政府調達苦情検討委員会（連絡先：同機構本部事務局業務支援</w:t>
      </w:r>
      <w:r w:rsidR="00D401C7" w:rsidRPr="00CC0C34">
        <w:rPr>
          <w:rFonts w:asciiTheme="minorEastAsia" w:hAnsiTheme="minorEastAsia" w:hint="eastAsia"/>
          <w:rPrChange w:id="651" w:author="德永　百花" w:date="2026-02-12T17:35:00Z">
            <w:rPr>
              <w:rFonts w:asciiTheme="minorEastAsia" w:hAnsiTheme="minorEastAsia" w:hint="eastAsia"/>
            </w:rPr>
          </w:rPrChange>
        </w:rPr>
        <w:t>・改革</w:t>
      </w:r>
      <w:r w:rsidRPr="00CC0C34">
        <w:rPr>
          <w:rFonts w:asciiTheme="minorEastAsia" w:hAnsiTheme="minorEastAsia" w:hint="eastAsia"/>
          <w:rPrChange w:id="652" w:author="德永　百花" w:date="2026-02-12T17:35:00Z">
            <w:rPr>
              <w:rFonts w:asciiTheme="minorEastAsia" w:hAnsiTheme="minorEastAsia" w:hint="eastAsia"/>
            </w:rPr>
          </w:rPrChange>
        </w:rPr>
        <w:t>グループ、電話06-6809-5318）に対して苦情申立てを行うことができる。</w:t>
      </w:r>
    </w:p>
    <w:p w14:paraId="2F858885" w14:textId="77777777" w:rsidR="00CE1ED8" w:rsidRPr="00CC0C34" w:rsidRDefault="00CE1ED8" w:rsidP="00CE1ED8">
      <w:pPr>
        <w:ind w:leftChars="50" w:left="420" w:hangingChars="150" w:hanging="315"/>
        <w:rPr>
          <w:rFonts w:asciiTheme="minorEastAsia" w:hAnsiTheme="minorEastAsia"/>
          <w:rPrChange w:id="653" w:author="德永　百花" w:date="2026-02-12T17:35:00Z">
            <w:rPr>
              <w:rFonts w:asciiTheme="minorEastAsia" w:hAnsiTheme="minorEastAsia"/>
            </w:rPr>
          </w:rPrChange>
        </w:rPr>
      </w:pPr>
      <w:r w:rsidRPr="00CC0C34">
        <w:rPr>
          <w:rFonts w:asciiTheme="minorEastAsia" w:hAnsiTheme="minorEastAsia" w:hint="eastAsia"/>
          <w:rPrChange w:id="654" w:author="德永　百花" w:date="2026-02-12T17:35:00Z">
            <w:rPr>
              <w:rFonts w:asciiTheme="minorEastAsia" w:hAnsiTheme="minorEastAsia" w:hint="eastAsia"/>
            </w:rPr>
          </w:rPrChange>
        </w:rPr>
        <w:t>(2)　本件調達手続における前記(1)の苦情の申立てがあり、地方独立行政法人大阪府立病院機構政府調達苦情検討委員会が契約締結の停止等を要請した場合においては、本件調達手続の停止等を行うことがある。</w:t>
      </w:r>
    </w:p>
    <w:p w14:paraId="30D324B1" w14:textId="77777777" w:rsidR="00CE1ED8" w:rsidRPr="00CC0C34" w:rsidRDefault="00CE1ED8" w:rsidP="00CE1ED8">
      <w:pPr>
        <w:rPr>
          <w:rFonts w:asciiTheme="minorEastAsia" w:hAnsiTheme="minorEastAsia"/>
          <w:rPrChange w:id="655" w:author="德永　百花" w:date="2026-02-12T17:35:00Z">
            <w:rPr>
              <w:rFonts w:asciiTheme="minorEastAsia" w:hAnsiTheme="minorEastAsia"/>
            </w:rPr>
          </w:rPrChange>
        </w:rPr>
      </w:pPr>
    </w:p>
    <w:p w14:paraId="2F3373FE" w14:textId="77777777" w:rsidR="00CE1ED8" w:rsidRPr="00CC0C34" w:rsidRDefault="00CE1ED8" w:rsidP="00CE1ED8">
      <w:pPr>
        <w:rPr>
          <w:rFonts w:asciiTheme="minorEastAsia" w:hAnsiTheme="minorEastAsia"/>
          <w:rPrChange w:id="656" w:author="德永　百花" w:date="2026-02-12T17:35:00Z">
            <w:rPr>
              <w:rFonts w:asciiTheme="minorEastAsia" w:hAnsiTheme="minorEastAsia"/>
            </w:rPr>
          </w:rPrChange>
        </w:rPr>
      </w:pPr>
      <w:r w:rsidRPr="00CC0C34">
        <w:rPr>
          <w:rFonts w:asciiTheme="minorEastAsia" w:hAnsiTheme="minorEastAsia" w:hint="eastAsia"/>
          <w:rPrChange w:id="657" w:author="德永　百花" w:date="2026-02-12T17:35:00Z">
            <w:rPr>
              <w:rFonts w:asciiTheme="minorEastAsia" w:hAnsiTheme="minorEastAsia" w:hint="eastAsia"/>
            </w:rPr>
          </w:rPrChange>
        </w:rPr>
        <w:t>16　その他</w:t>
      </w:r>
    </w:p>
    <w:p w14:paraId="63F59B02" w14:textId="77777777" w:rsidR="00CE1ED8" w:rsidRPr="00E2329E" w:rsidRDefault="00CE1ED8" w:rsidP="00CE1ED8">
      <w:pPr>
        <w:ind w:leftChars="100" w:left="210" w:firstLineChars="100" w:firstLine="210"/>
        <w:rPr>
          <w:rFonts w:asciiTheme="minorEastAsia" w:hAnsiTheme="minorEastAsia"/>
        </w:rPr>
      </w:pPr>
      <w:r w:rsidRPr="00CC0C34">
        <w:rPr>
          <w:rFonts w:asciiTheme="minorEastAsia" w:hAnsiTheme="minorEastAsia" w:hint="eastAsia"/>
          <w:rPrChange w:id="658" w:author="德永　百花" w:date="2026-02-12T17:35:00Z">
            <w:rPr>
              <w:rFonts w:asciiTheme="minorEastAsia" w:hAnsiTheme="minorEastAsia" w:hint="eastAsia"/>
            </w:rPr>
          </w:rPrChange>
        </w:rPr>
        <w:t>入札参加者は、一般競争入札心得、入札説明書、契約書案及び仕様書を熟読しそれらを遵守すること。</w:t>
      </w:r>
    </w:p>
    <w:sectPr w:rsidR="00CE1ED8" w:rsidRPr="00E2329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F7FC9" w14:textId="77777777" w:rsidR="0090770C" w:rsidRDefault="0090770C" w:rsidP="00B82AB0">
      <w:r>
        <w:separator/>
      </w:r>
    </w:p>
  </w:endnote>
  <w:endnote w:type="continuationSeparator" w:id="0">
    <w:p w14:paraId="1B6C1D71" w14:textId="77777777" w:rsidR="0090770C" w:rsidRDefault="0090770C"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405AC" w14:textId="77777777" w:rsidR="0090770C" w:rsidRDefault="0090770C" w:rsidP="00B82AB0">
      <w:r>
        <w:separator/>
      </w:r>
    </w:p>
  </w:footnote>
  <w:footnote w:type="continuationSeparator" w:id="0">
    <w:p w14:paraId="5097583F" w14:textId="77777777" w:rsidR="0090770C" w:rsidRDefault="0090770C"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6B8470FE"/>
    <w:multiLevelType w:val="hybridMultilevel"/>
    <w:tmpl w:val="E5105792"/>
    <w:lvl w:ilvl="0" w:tplc="06567FDE">
      <w:start w:val="1"/>
      <w:numFmt w:val="decimalEnclosedParen"/>
      <w:lvlText w:val="%1"/>
      <w:lvlJc w:val="left"/>
      <w:pPr>
        <w:ind w:left="585" w:hanging="360"/>
      </w:pPr>
      <w:rPr>
        <w:rFonts w:cs="ＭＳ明朝"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德永　百花">
    <w15:presenceInfo w15:providerId="AD" w15:userId="S-1-5-21-2908804656-931610990-3650019351-34119"/>
  </w15:person>
  <w15:person w15:author="中川　諒祐">
    <w15:presenceInfo w15:providerId="AD" w15:userId="S-1-5-21-2908804656-931610990-3650019351-363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comments="0" w:insDel="0" w:formatting="0"/>
  <w:trackRevision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5193"/>
    <w:rsid w:val="00015999"/>
    <w:rsid w:val="000164ED"/>
    <w:rsid w:val="00024135"/>
    <w:rsid w:val="00030331"/>
    <w:rsid w:val="00030612"/>
    <w:rsid w:val="000372A0"/>
    <w:rsid w:val="00055048"/>
    <w:rsid w:val="000576E0"/>
    <w:rsid w:val="00064D12"/>
    <w:rsid w:val="0008229C"/>
    <w:rsid w:val="00082A9B"/>
    <w:rsid w:val="00083783"/>
    <w:rsid w:val="00086192"/>
    <w:rsid w:val="000966DF"/>
    <w:rsid w:val="000A00EB"/>
    <w:rsid w:val="000A3E94"/>
    <w:rsid w:val="000B3F12"/>
    <w:rsid w:val="000C623B"/>
    <w:rsid w:val="000C6512"/>
    <w:rsid w:val="000E14B8"/>
    <w:rsid w:val="000E540F"/>
    <w:rsid w:val="000E6F0D"/>
    <w:rsid w:val="0010375C"/>
    <w:rsid w:val="001056EE"/>
    <w:rsid w:val="0010587B"/>
    <w:rsid w:val="00110EF4"/>
    <w:rsid w:val="001231C6"/>
    <w:rsid w:val="00147175"/>
    <w:rsid w:val="00150A6E"/>
    <w:rsid w:val="00152B71"/>
    <w:rsid w:val="001530A4"/>
    <w:rsid w:val="00153C33"/>
    <w:rsid w:val="00161E64"/>
    <w:rsid w:val="0016341F"/>
    <w:rsid w:val="00164CE3"/>
    <w:rsid w:val="0016685C"/>
    <w:rsid w:val="0017199F"/>
    <w:rsid w:val="00172FC8"/>
    <w:rsid w:val="00177FDC"/>
    <w:rsid w:val="00183B10"/>
    <w:rsid w:val="001868D4"/>
    <w:rsid w:val="0019643E"/>
    <w:rsid w:val="001A209E"/>
    <w:rsid w:val="001A7C91"/>
    <w:rsid w:val="001B447A"/>
    <w:rsid w:val="001C5C38"/>
    <w:rsid w:val="001D33CD"/>
    <w:rsid w:val="001E5EB6"/>
    <w:rsid w:val="001E700C"/>
    <w:rsid w:val="00202A91"/>
    <w:rsid w:val="00203865"/>
    <w:rsid w:val="00203C9D"/>
    <w:rsid w:val="002127CD"/>
    <w:rsid w:val="00212961"/>
    <w:rsid w:val="00213C51"/>
    <w:rsid w:val="00227379"/>
    <w:rsid w:val="0023067B"/>
    <w:rsid w:val="0023269A"/>
    <w:rsid w:val="00232F4A"/>
    <w:rsid w:val="002448EB"/>
    <w:rsid w:val="00271316"/>
    <w:rsid w:val="00275AFE"/>
    <w:rsid w:val="00285E04"/>
    <w:rsid w:val="0029542E"/>
    <w:rsid w:val="002B622D"/>
    <w:rsid w:val="002C2DCE"/>
    <w:rsid w:val="002C5697"/>
    <w:rsid w:val="002D40DF"/>
    <w:rsid w:val="002D7991"/>
    <w:rsid w:val="002E0741"/>
    <w:rsid w:val="002F545F"/>
    <w:rsid w:val="002F6DD2"/>
    <w:rsid w:val="002F6E4B"/>
    <w:rsid w:val="0030360D"/>
    <w:rsid w:val="00310552"/>
    <w:rsid w:val="00321511"/>
    <w:rsid w:val="00321A67"/>
    <w:rsid w:val="003279AA"/>
    <w:rsid w:val="003334F8"/>
    <w:rsid w:val="00362C91"/>
    <w:rsid w:val="003741E3"/>
    <w:rsid w:val="003774DF"/>
    <w:rsid w:val="00392B8C"/>
    <w:rsid w:val="00396DEC"/>
    <w:rsid w:val="003A1BDE"/>
    <w:rsid w:val="003A7435"/>
    <w:rsid w:val="003B69D2"/>
    <w:rsid w:val="003D2BDE"/>
    <w:rsid w:val="003D3865"/>
    <w:rsid w:val="003E2178"/>
    <w:rsid w:val="003E72BF"/>
    <w:rsid w:val="00405E8C"/>
    <w:rsid w:val="00420E92"/>
    <w:rsid w:val="004243D4"/>
    <w:rsid w:val="00437073"/>
    <w:rsid w:val="0044401A"/>
    <w:rsid w:val="00445B9E"/>
    <w:rsid w:val="00456B45"/>
    <w:rsid w:val="0045737E"/>
    <w:rsid w:val="00463E89"/>
    <w:rsid w:val="004708AB"/>
    <w:rsid w:val="00471286"/>
    <w:rsid w:val="00471A24"/>
    <w:rsid w:val="00484CB1"/>
    <w:rsid w:val="004A299E"/>
    <w:rsid w:val="004B299F"/>
    <w:rsid w:val="004B5EA7"/>
    <w:rsid w:val="004C5FAB"/>
    <w:rsid w:val="004C64EB"/>
    <w:rsid w:val="004C7B25"/>
    <w:rsid w:val="004E0458"/>
    <w:rsid w:val="004E419B"/>
    <w:rsid w:val="004E506A"/>
    <w:rsid w:val="004E6089"/>
    <w:rsid w:val="0052392B"/>
    <w:rsid w:val="00526440"/>
    <w:rsid w:val="005307D2"/>
    <w:rsid w:val="00542F76"/>
    <w:rsid w:val="00551FF7"/>
    <w:rsid w:val="0056702D"/>
    <w:rsid w:val="00570519"/>
    <w:rsid w:val="00575CF9"/>
    <w:rsid w:val="00581EB4"/>
    <w:rsid w:val="0059588B"/>
    <w:rsid w:val="005A4C9C"/>
    <w:rsid w:val="005A56F3"/>
    <w:rsid w:val="005D4136"/>
    <w:rsid w:val="005D6576"/>
    <w:rsid w:val="005E3FE8"/>
    <w:rsid w:val="005F1E6D"/>
    <w:rsid w:val="005F47EB"/>
    <w:rsid w:val="005F57A4"/>
    <w:rsid w:val="005F6A8C"/>
    <w:rsid w:val="00617EC2"/>
    <w:rsid w:val="00624281"/>
    <w:rsid w:val="0064277A"/>
    <w:rsid w:val="0064604E"/>
    <w:rsid w:val="00647307"/>
    <w:rsid w:val="0065087B"/>
    <w:rsid w:val="00656025"/>
    <w:rsid w:val="00682487"/>
    <w:rsid w:val="006B6997"/>
    <w:rsid w:val="006C7EE3"/>
    <w:rsid w:val="007021CD"/>
    <w:rsid w:val="00704ED8"/>
    <w:rsid w:val="00722DF8"/>
    <w:rsid w:val="00723924"/>
    <w:rsid w:val="00725455"/>
    <w:rsid w:val="00727064"/>
    <w:rsid w:val="00752385"/>
    <w:rsid w:val="00763458"/>
    <w:rsid w:val="00770417"/>
    <w:rsid w:val="00770DCE"/>
    <w:rsid w:val="0077444F"/>
    <w:rsid w:val="0079711F"/>
    <w:rsid w:val="007A534B"/>
    <w:rsid w:val="007A6CA4"/>
    <w:rsid w:val="007B137E"/>
    <w:rsid w:val="007B6786"/>
    <w:rsid w:val="007C49FF"/>
    <w:rsid w:val="007D4C8F"/>
    <w:rsid w:val="007D611B"/>
    <w:rsid w:val="007E38DF"/>
    <w:rsid w:val="008056E4"/>
    <w:rsid w:val="00805BF0"/>
    <w:rsid w:val="00820D78"/>
    <w:rsid w:val="00834CA6"/>
    <w:rsid w:val="00842BC9"/>
    <w:rsid w:val="00846EEE"/>
    <w:rsid w:val="008500E4"/>
    <w:rsid w:val="00865959"/>
    <w:rsid w:val="00865E2B"/>
    <w:rsid w:val="0086798E"/>
    <w:rsid w:val="0087762D"/>
    <w:rsid w:val="0088204F"/>
    <w:rsid w:val="00882BF0"/>
    <w:rsid w:val="00882D7D"/>
    <w:rsid w:val="008A1233"/>
    <w:rsid w:val="008A2550"/>
    <w:rsid w:val="008C194A"/>
    <w:rsid w:val="008C7550"/>
    <w:rsid w:val="008F7530"/>
    <w:rsid w:val="00900AD4"/>
    <w:rsid w:val="0090770C"/>
    <w:rsid w:val="0092348A"/>
    <w:rsid w:val="00924C23"/>
    <w:rsid w:val="0092589E"/>
    <w:rsid w:val="00941387"/>
    <w:rsid w:val="00944BD0"/>
    <w:rsid w:val="00954B65"/>
    <w:rsid w:val="009560AA"/>
    <w:rsid w:val="009606AD"/>
    <w:rsid w:val="00975B28"/>
    <w:rsid w:val="00980831"/>
    <w:rsid w:val="00985DD7"/>
    <w:rsid w:val="009A3759"/>
    <w:rsid w:val="009C475A"/>
    <w:rsid w:val="009D177C"/>
    <w:rsid w:val="009E0C82"/>
    <w:rsid w:val="009E10A7"/>
    <w:rsid w:val="009E1F49"/>
    <w:rsid w:val="009E240E"/>
    <w:rsid w:val="009E5D42"/>
    <w:rsid w:val="009F703C"/>
    <w:rsid w:val="00A11A3F"/>
    <w:rsid w:val="00A11E99"/>
    <w:rsid w:val="00A21A0C"/>
    <w:rsid w:val="00A3780D"/>
    <w:rsid w:val="00A432B9"/>
    <w:rsid w:val="00A44679"/>
    <w:rsid w:val="00A45416"/>
    <w:rsid w:val="00A573EA"/>
    <w:rsid w:val="00A6454F"/>
    <w:rsid w:val="00A7483B"/>
    <w:rsid w:val="00A74957"/>
    <w:rsid w:val="00A750D5"/>
    <w:rsid w:val="00A8111F"/>
    <w:rsid w:val="00A83A86"/>
    <w:rsid w:val="00A967D6"/>
    <w:rsid w:val="00AA3170"/>
    <w:rsid w:val="00AB2465"/>
    <w:rsid w:val="00AB31E7"/>
    <w:rsid w:val="00AB4FFD"/>
    <w:rsid w:val="00AD3E7F"/>
    <w:rsid w:val="00AF1E6C"/>
    <w:rsid w:val="00AF6F63"/>
    <w:rsid w:val="00B1028E"/>
    <w:rsid w:val="00B1112C"/>
    <w:rsid w:val="00B20F97"/>
    <w:rsid w:val="00B3356F"/>
    <w:rsid w:val="00B359E0"/>
    <w:rsid w:val="00B44035"/>
    <w:rsid w:val="00B56F56"/>
    <w:rsid w:val="00B575C3"/>
    <w:rsid w:val="00B80163"/>
    <w:rsid w:val="00B82AB0"/>
    <w:rsid w:val="00BA28CC"/>
    <w:rsid w:val="00BB1593"/>
    <w:rsid w:val="00BB26CF"/>
    <w:rsid w:val="00BD2DFC"/>
    <w:rsid w:val="00BD7AF5"/>
    <w:rsid w:val="00BE2315"/>
    <w:rsid w:val="00BE47B5"/>
    <w:rsid w:val="00BF1554"/>
    <w:rsid w:val="00C04320"/>
    <w:rsid w:val="00C31223"/>
    <w:rsid w:val="00C34C7E"/>
    <w:rsid w:val="00C425BD"/>
    <w:rsid w:val="00C52DCA"/>
    <w:rsid w:val="00C5780E"/>
    <w:rsid w:val="00C71A3C"/>
    <w:rsid w:val="00C771FF"/>
    <w:rsid w:val="00C91280"/>
    <w:rsid w:val="00C9193B"/>
    <w:rsid w:val="00C94580"/>
    <w:rsid w:val="00CA4A1E"/>
    <w:rsid w:val="00CC0C34"/>
    <w:rsid w:val="00CD4C57"/>
    <w:rsid w:val="00CE1EA2"/>
    <w:rsid w:val="00CE1ED8"/>
    <w:rsid w:val="00CF2D62"/>
    <w:rsid w:val="00CF4BD3"/>
    <w:rsid w:val="00D00E9F"/>
    <w:rsid w:val="00D2550E"/>
    <w:rsid w:val="00D27B0A"/>
    <w:rsid w:val="00D27D8F"/>
    <w:rsid w:val="00D401C7"/>
    <w:rsid w:val="00D51D77"/>
    <w:rsid w:val="00D54614"/>
    <w:rsid w:val="00D7061A"/>
    <w:rsid w:val="00D824D6"/>
    <w:rsid w:val="00D9023D"/>
    <w:rsid w:val="00DA5BE0"/>
    <w:rsid w:val="00DB0908"/>
    <w:rsid w:val="00DB5614"/>
    <w:rsid w:val="00DC5162"/>
    <w:rsid w:val="00DC5B6B"/>
    <w:rsid w:val="00DD3AC0"/>
    <w:rsid w:val="00DD47D7"/>
    <w:rsid w:val="00E178B3"/>
    <w:rsid w:val="00E17D56"/>
    <w:rsid w:val="00E2313A"/>
    <w:rsid w:val="00E2329E"/>
    <w:rsid w:val="00E33D65"/>
    <w:rsid w:val="00E379E1"/>
    <w:rsid w:val="00E43298"/>
    <w:rsid w:val="00E4442B"/>
    <w:rsid w:val="00E557A4"/>
    <w:rsid w:val="00E67033"/>
    <w:rsid w:val="00E85007"/>
    <w:rsid w:val="00EA04B1"/>
    <w:rsid w:val="00EA6359"/>
    <w:rsid w:val="00EC0E8F"/>
    <w:rsid w:val="00EC464B"/>
    <w:rsid w:val="00EF3909"/>
    <w:rsid w:val="00EF6A8E"/>
    <w:rsid w:val="00F02F50"/>
    <w:rsid w:val="00F02F94"/>
    <w:rsid w:val="00F11897"/>
    <w:rsid w:val="00F20DEB"/>
    <w:rsid w:val="00F360F0"/>
    <w:rsid w:val="00F425C3"/>
    <w:rsid w:val="00F43A08"/>
    <w:rsid w:val="00F5112A"/>
    <w:rsid w:val="00F52DAE"/>
    <w:rsid w:val="00F65C5B"/>
    <w:rsid w:val="00F73B10"/>
    <w:rsid w:val="00F75FFE"/>
    <w:rsid w:val="00F77D93"/>
    <w:rsid w:val="00F8612D"/>
    <w:rsid w:val="00FA1852"/>
    <w:rsid w:val="00FB079B"/>
    <w:rsid w:val="00FB41EB"/>
    <w:rsid w:val="00FB47C9"/>
    <w:rsid w:val="00FC58D5"/>
    <w:rsid w:val="00FD14DE"/>
    <w:rsid w:val="00FF0F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89201EE"/>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900AD4"/>
    <w:rPr>
      <w:color w:val="605E5C"/>
      <w:shd w:val="clear" w:color="auto" w:fill="E1DFDD"/>
    </w:rPr>
  </w:style>
  <w:style w:type="character" w:styleId="ad">
    <w:name w:val="FollowedHyperlink"/>
    <w:basedOn w:val="a0"/>
    <w:uiPriority w:val="99"/>
    <w:semiHidden/>
    <w:unhideWhenUsed/>
    <w:rsid w:val="00164C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799147">
      <w:bodyDiv w:val="1"/>
      <w:marLeft w:val="0"/>
      <w:marRight w:val="0"/>
      <w:marTop w:val="0"/>
      <w:marBottom w:val="0"/>
      <w:divBdr>
        <w:top w:val="none" w:sz="0" w:space="0" w:color="auto"/>
        <w:left w:val="none" w:sz="0" w:space="0" w:color="auto"/>
        <w:bottom w:val="none" w:sz="0" w:space="0" w:color="auto"/>
        <w:right w:val="none" w:sz="0" w:space="0" w:color="auto"/>
      </w:divBdr>
    </w:div>
    <w:div w:id="1149520389">
      <w:bodyDiv w:val="1"/>
      <w:marLeft w:val="0"/>
      <w:marRight w:val="0"/>
      <w:marTop w:val="0"/>
      <w:marBottom w:val="0"/>
      <w:divBdr>
        <w:top w:val="none" w:sz="0" w:space="0" w:color="auto"/>
        <w:left w:val="none" w:sz="0" w:space="0" w:color="auto"/>
        <w:bottom w:val="none" w:sz="0" w:space="0" w:color="auto"/>
        <w:right w:val="none" w:sz="0" w:space="0" w:color="auto"/>
      </w:divBdr>
    </w:div>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 w:id="1787889664">
      <w:bodyDiv w:val="1"/>
      <w:marLeft w:val="0"/>
      <w:marRight w:val="0"/>
      <w:marTop w:val="0"/>
      <w:marBottom w:val="0"/>
      <w:divBdr>
        <w:top w:val="none" w:sz="0" w:space="0" w:color="auto"/>
        <w:left w:val="none" w:sz="0" w:space="0" w:color="auto"/>
        <w:bottom w:val="none" w:sz="0" w:space="0" w:color="auto"/>
        <w:right w:val="none" w:sz="0" w:space="0" w:color="auto"/>
      </w:divBdr>
    </w:div>
    <w:div w:id="214122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8297A-7D7E-46F0-BBA9-EFAF9E657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969</Words>
  <Characters>5524</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德永　百花</cp:lastModifiedBy>
  <cp:revision>3</cp:revision>
  <cp:lastPrinted>2021-12-23T08:05:00Z</cp:lastPrinted>
  <dcterms:created xsi:type="dcterms:W3CDTF">2026-02-12T05:28:00Z</dcterms:created>
  <dcterms:modified xsi:type="dcterms:W3CDTF">2026-02-12T08:36:00Z</dcterms:modified>
</cp:coreProperties>
</file>