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53E742DB"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del w:id="0" w:author="中川　諒祐" w:date="2026-02-12T14:42:00Z">
        <w:r w:rsidR="003B5C77" w:rsidDel="007D39B9">
          <w:rPr>
            <w:rFonts w:ascii="ＭＳ 明朝" w:hAnsi="ＭＳ 明朝" w:hint="eastAsia"/>
            <w:b/>
            <w:color w:val="000000"/>
            <w:sz w:val="22"/>
            <w:szCs w:val="22"/>
          </w:rPr>
          <w:delText>6</w:delText>
        </w:r>
      </w:del>
      <w:ins w:id="1" w:author="中川　諒祐" w:date="2026-02-12T14:42:00Z">
        <w:r w:rsidR="007D39B9">
          <w:rPr>
            <w:rFonts w:ascii="ＭＳ 明朝" w:hAnsi="ＭＳ 明朝" w:hint="eastAsia"/>
            <w:b/>
            <w:color w:val="000000"/>
            <w:sz w:val="22"/>
            <w:szCs w:val="22"/>
          </w:rPr>
          <w:t>６</w:t>
        </w:r>
      </w:ins>
      <w:r w:rsidR="003B5C77">
        <w:rPr>
          <w:rFonts w:ascii="ＭＳ 明朝" w:hAnsi="ＭＳ 明朝" w:hint="eastAsia"/>
          <w:b/>
          <w:color w:val="000000"/>
          <w:sz w:val="22"/>
          <w:szCs w:val="22"/>
        </w:rPr>
        <w:t>-</w:t>
      </w:r>
      <w:ins w:id="2" w:author="中川　諒祐" w:date="2026-02-12T14:42:00Z">
        <w:r w:rsidR="007D39B9">
          <w:rPr>
            <w:rFonts w:ascii="ＭＳ 明朝" w:hAnsi="ＭＳ 明朝" w:hint="eastAsia"/>
            <w:b/>
            <w:color w:val="000000"/>
            <w:sz w:val="22"/>
            <w:szCs w:val="22"/>
          </w:rPr>
          <w:t>１</w:t>
        </w:r>
      </w:ins>
      <w:del w:id="3" w:author="中川　諒祐" w:date="2026-02-12T14:42:00Z">
        <w:r w:rsidR="003B5C77" w:rsidDel="007D39B9">
          <w:rPr>
            <w:rFonts w:ascii="ＭＳ 明朝" w:hAnsi="ＭＳ 明朝" w:hint="eastAsia"/>
            <w:b/>
            <w:color w:val="000000"/>
            <w:sz w:val="22"/>
            <w:szCs w:val="22"/>
          </w:rPr>
          <w:delText>1</w:delText>
        </w:r>
      </w:del>
      <w:r w:rsidRPr="00B54BC4">
        <w:rPr>
          <w:rFonts w:ascii="ＭＳ 明朝" w:hAnsi="ＭＳ 明朝" w:hint="eastAsia"/>
          <w:b/>
          <w:color w:val="000000"/>
          <w:sz w:val="22"/>
          <w:szCs w:val="22"/>
        </w:rPr>
        <w:t>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bookmarkStart w:id="4" w:name="_GoBack"/>
      <w:bookmarkEnd w:id="4"/>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3AEF4B97" w14:textId="0933A073" w:rsidR="002E55FD" w:rsidRPr="002A759B" w:rsidRDefault="00154A00" w:rsidP="002E55FD">
      <w:pPr>
        <w:ind w:firstLineChars="100" w:firstLine="210"/>
        <w:rPr>
          <w:rFonts w:ascii="ＭＳ 明朝" w:hAnsi="ＭＳ 明朝"/>
          <w:szCs w:val="21"/>
        </w:rPr>
      </w:pPr>
      <w:r w:rsidRPr="00947CE0">
        <w:rPr>
          <w:rFonts w:ascii="ＭＳ 明朝" w:hAnsi="ＭＳ 明朝" w:hint="eastAsia"/>
          <w:color w:val="000000"/>
          <w:szCs w:val="21"/>
        </w:rPr>
        <w:t xml:space="preserve">　</w:t>
      </w:r>
      <w:r w:rsidR="002E55FD" w:rsidRPr="000E6678">
        <w:rPr>
          <w:rFonts w:ascii="ＭＳ 明朝" w:hAnsi="ＭＳ 明朝" w:hint="eastAsia"/>
          <w:szCs w:val="21"/>
        </w:rPr>
        <w:t>大阪国際がん</w:t>
      </w:r>
      <w:r w:rsidR="002E55FD">
        <w:rPr>
          <w:rFonts w:ascii="ＭＳ 明朝" w:hAnsi="ＭＳ 明朝" w:hint="eastAsia"/>
          <w:szCs w:val="21"/>
        </w:rPr>
        <w:t>セ</w:t>
      </w:r>
      <w:r w:rsidR="002E55FD" w:rsidRPr="000E6678">
        <w:rPr>
          <w:rFonts w:ascii="ＭＳ 明朝" w:hAnsi="ＭＳ 明朝" w:hint="eastAsia"/>
          <w:szCs w:val="21"/>
        </w:rPr>
        <w:t>ンター総長　様</w:t>
      </w:r>
    </w:p>
    <w:p w14:paraId="76EEA2EC" w14:textId="684F07E8" w:rsidR="005F4729" w:rsidRPr="002E55FD" w:rsidRDefault="005F4729" w:rsidP="002E55FD">
      <w:pPr>
        <w:spacing w:line="260" w:lineRule="exact"/>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3D71C20A" w:rsidR="005F4729" w:rsidRPr="009D7945" w:rsidRDefault="005F4729" w:rsidP="00E44DF0">
      <w:pPr>
        <w:ind w:left="525" w:hangingChars="250" w:hanging="525"/>
        <w:rPr>
          <w:rFonts w:ascii="ＭＳ 明朝" w:hAnsi="ＭＳ 明朝"/>
          <w:b/>
          <w:u w:val="single"/>
          <w:rPrChange w:id="5" w:author="德永　百花" w:date="2026-02-12T17:39:00Z">
            <w:rPr>
              <w:rFonts w:ascii="ＭＳ 明朝" w:hAnsi="ＭＳ 明朝"/>
              <w:b/>
              <w:u w:val="single"/>
            </w:rPr>
          </w:rPrChange>
        </w:rPr>
      </w:pPr>
      <w:r w:rsidRPr="00947CE0">
        <w:rPr>
          <w:rFonts w:ascii="ＭＳ 明朝" w:hAnsi="ＭＳ 明朝" w:hint="eastAsia"/>
          <w:color w:val="000000"/>
          <w:szCs w:val="21"/>
        </w:rPr>
        <w:t>件</w:t>
      </w:r>
      <w:r w:rsidRPr="009D7945">
        <w:rPr>
          <w:rFonts w:ascii="ＭＳ 明朝" w:hAnsi="ＭＳ 明朝" w:hint="eastAsia"/>
          <w:color w:val="000000"/>
          <w:szCs w:val="21"/>
          <w:rPrChange w:id="6" w:author="德永　百花" w:date="2026-02-12T17:39:00Z">
            <w:rPr>
              <w:rFonts w:ascii="ＭＳ 明朝" w:hAnsi="ＭＳ 明朝" w:hint="eastAsia"/>
              <w:color w:val="000000"/>
              <w:szCs w:val="21"/>
            </w:rPr>
          </w:rPrChange>
        </w:rPr>
        <w:t>名：</w:t>
      </w:r>
      <w:r w:rsidR="00E44DF0" w:rsidRPr="009D7945">
        <w:rPr>
          <w:rFonts w:ascii="ＭＳ 明朝" w:hAnsi="ＭＳ 明朝" w:hint="eastAsia"/>
          <w:b/>
          <w:u w:val="single"/>
          <w:rPrChange w:id="7" w:author="德永　百花" w:date="2026-02-12T17:39:00Z">
            <w:rPr>
              <w:rFonts w:ascii="ＭＳ 明朝" w:hAnsi="ＭＳ 明朝" w:hint="eastAsia"/>
              <w:b/>
              <w:highlight w:val="yellow"/>
              <w:u w:val="single"/>
            </w:rPr>
          </w:rPrChange>
        </w:rPr>
        <w:t>令和８年度から令和10年度までにおける大阪国際がんセンターの医療用液化酸素、細胞凍結保存システム用液化窒素及び医療用ガスの購入(単価契約)</w:t>
      </w:r>
    </w:p>
    <w:p w14:paraId="04247A2B" w14:textId="77777777" w:rsidR="000E5A14" w:rsidRPr="009D7945" w:rsidRDefault="000E5A14" w:rsidP="000E5A14">
      <w:pPr>
        <w:ind w:leftChars="200" w:left="420" w:firstLineChars="100" w:firstLine="210"/>
        <w:rPr>
          <w:rFonts w:ascii="ＭＳ 明朝" w:hAnsi="ＭＳ 明朝"/>
          <w:color w:val="000000"/>
          <w:rPrChange w:id="8" w:author="德永　百花" w:date="2026-02-12T17:39:00Z">
            <w:rPr>
              <w:rFonts w:ascii="ＭＳ 明朝" w:hAnsi="ＭＳ 明朝"/>
              <w:color w:val="000000"/>
            </w:rPr>
          </w:rPrChange>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D7945"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D7945" w:rsidRDefault="005F4729" w:rsidP="00503424">
            <w:pPr>
              <w:ind w:right="-57"/>
              <w:jc w:val="center"/>
              <w:rPr>
                <w:rFonts w:ascii="ＭＳ 明朝" w:hAnsi="ＭＳ 明朝"/>
                <w:noProof/>
                <w:color w:val="000000"/>
                <w:rPrChange w:id="9" w:author="德永　百花" w:date="2026-02-12T17:39:00Z">
                  <w:rPr>
                    <w:rFonts w:ascii="ＭＳ 明朝" w:hAnsi="ＭＳ 明朝"/>
                    <w:noProof/>
                    <w:color w:val="000000"/>
                  </w:rPr>
                </w:rPrChange>
              </w:rPr>
            </w:pPr>
            <w:r w:rsidRPr="009D7945">
              <w:rPr>
                <w:rFonts w:ascii="ＭＳ 明朝" w:hAnsi="ＭＳ 明朝" w:hint="eastAsia"/>
                <w:noProof/>
                <w:color w:val="000000"/>
                <w:spacing w:val="35"/>
                <w:rPrChange w:id="10" w:author="德永　百花" w:date="2026-02-12T17:39:00Z">
                  <w:rPr>
                    <w:rFonts w:ascii="ＭＳ 明朝" w:hAnsi="ＭＳ 明朝" w:hint="eastAsia"/>
                    <w:noProof/>
                    <w:color w:val="000000"/>
                    <w:spacing w:val="35"/>
                  </w:rPr>
                </w:rPrChange>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D7945" w:rsidRDefault="005F4729" w:rsidP="00503424">
            <w:pPr>
              <w:snapToGrid w:val="0"/>
              <w:spacing w:line="240" w:lineRule="atLeast"/>
              <w:jc w:val="center"/>
              <w:rPr>
                <w:rFonts w:ascii="ＭＳ 明朝" w:hAnsi="ＭＳ 明朝"/>
                <w:noProof/>
                <w:color w:val="000000"/>
                <w:rPrChange w:id="11" w:author="德永　百花" w:date="2026-02-12T17:39:00Z">
                  <w:rPr>
                    <w:rFonts w:ascii="ＭＳ 明朝" w:hAnsi="ＭＳ 明朝"/>
                    <w:noProof/>
                    <w:color w:val="000000"/>
                  </w:rPr>
                </w:rPrChange>
              </w:rPr>
            </w:pPr>
            <w:r w:rsidRPr="009D7945">
              <w:rPr>
                <w:rFonts w:ascii="ＭＳ 明朝" w:hAnsi="ＭＳ 明朝" w:hint="eastAsia"/>
                <w:noProof/>
                <w:color w:val="000000"/>
                <w:rPrChange w:id="12" w:author="德永　百花" w:date="2026-02-12T17:39:00Z">
                  <w:rPr>
                    <w:rFonts w:ascii="ＭＳ 明朝" w:hAnsi="ＭＳ 明朝" w:hint="eastAsia"/>
                    <w:noProof/>
                    <w:color w:val="000000"/>
                  </w:rPr>
                </w:rPrChange>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D7945" w:rsidRDefault="005F4729" w:rsidP="00503424">
            <w:pPr>
              <w:snapToGrid w:val="0"/>
              <w:spacing w:line="240" w:lineRule="atLeast"/>
              <w:jc w:val="center"/>
              <w:rPr>
                <w:rFonts w:ascii="ＭＳ 明朝" w:hAnsi="ＭＳ 明朝"/>
                <w:noProof/>
                <w:color w:val="000000"/>
                <w:rPrChange w:id="13" w:author="德永　百花" w:date="2026-02-12T17:39:00Z">
                  <w:rPr>
                    <w:rFonts w:ascii="ＭＳ 明朝" w:hAnsi="ＭＳ 明朝"/>
                    <w:noProof/>
                    <w:color w:val="000000"/>
                  </w:rPr>
                </w:rPrChange>
              </w:rPr>
            </w:pPr>
            <w:r w:rsidRPr="009D7945">
              <w:rPr>
                <w:rFonts w:ascii="ＭＳ 明朝" w:hAnsi="ＭＳ 明朝" w:hint="eastAsia"/>
                <w:noProof/>
                <w:color w:val="000000"/>
                <w:rPrChange w:id="14" w:author="德永　百花" w:date="2026-02-12T17:39:00Z">
                  <w:rPr>
                    <w:rFonts w:ascii="ＭＳ 明朝" w:hAnsi="ＭＳ 明朝" w:hint="eastAsia"/>
                    <w:noProof/>
                    <w:color w:val="000000"/>
                  </w:rPr>
                </w:rPrChange>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D7945" w:rsidRDefault="005F4729" w:rsidP="00503424">
            <w:pPr>
              <w:snapToGrid w:val="0"/>
              <w:spacing w:line="240" w:lineRule="atLeast"/>
              <w:jc w:val="center"/>
              <w:rPr>
                <w:rFonts w:ascii="ＭＳ 明朝" w:hAnsi="ＭＳ 明朝"/>
                <w:noProof/>
                <w:color w:val="000000"/>
                <w:rPrChange w:id="15" w:author="德永　百花" w:date="2026-02-12T17:39:00Z">
                  <w:rPr>
                    <w:rFonts w:ascii="ＭＳ 明朝" w:hAnsi="ＭＳ 明朝"/>
                    <w:noProof/>
                    <w:color w:val="000000"/>
                  </w:rPr>
                </w:rPrChange>
              </w:rPr>
            </w:pPr>
            <w:r w:rsidRPr="009D7945">
              <w:rPr>
                <w:rFonts w:ascii="ＭＳ 明朝" w:hAnsi="ＭＳ 明朝" w:hint="eastAsia"/>
                <w:noProof/>
                <w:color w:val="000000"/>
                <w:rPrChange w:id="16" w:author="德永　百花" w:date="2026-02-12T17:39:00Z">
                  <w:rPr>
                    <w:rFonts w:ascii="ＭＳ 明朝" w:hAnsi="ＭＳ 明朝" w:hint="eastAsia"/>
                    <w:noProof/>
                    <w:color w:val="000000"/>
                  </w:rPr>
                </w:rPrChange>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D7945" w:rsidRDefault="005F4729" w:rsidP="00503424">
            <w:pPr>
              <w:snapToGrid w:val="0"/>
              <w:spacing w:line="240" w:lineRule="atLeast"/>
              <w:jc w:val="center"/>
              <w:rPr>
                <w:rFonts w:ascii="ＭＳ 明朝" w:hAnsi="ＭＳ 明朝"/>
                <w:noProof/>
                <w:color w:val="000000"/>
                <w:rPrChange w:id="17" w:author="德永　百花" w:date="2026-02-12T17:39:00Z">
                  <w:rPr>
                    <w:rFonts w:ascii="ＭＳ 明朝" w:hAnsi="ＭＳ 明朝"/>
                    <w:noProof/>
                    <w:color w:val="000000"/>
                  </w:rPr>
                </w:rPrChange>
              </w:rPr>
            </w:pPr>
            <w:r w:rsidRPr="009D7945">
              <w:rPr>
                <w:rFonts w:ascii="ＭＳ 明朝" w:hAnsi="ＭＳ 明朝" w:hint="eastAsia"/>
                <w:noProof/>
                <w:color w:val="000000"/>
                <w:rPrChange w:id="18" w:author="德永　百花" w:date="2026-02-12T17:39:00Z">
                  <w:rPr>
                    <w:rFonts w:ascii="ＭＳ 明朝" w:hAnsi="ＭＳ 明朝" w:hint="eastAsia"/>
                    <w:noProof/>
                    <w:color w:val="000000"/>
                  </w:rPr>
                </w:rPrChange>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D7945" w:rsidRDefault="005F4729" w:rsidP="00503424">
            <w:pPr>
              <w:snapToGrid w:val="0"/>
              <w:spacing w:line="240" w:lineRule="atLeast"/>
              <w:jc w:val="center"/>
              <w:rPr>
                <w:rFonts w:ascii="ＭＳ 明朝" w:hAnsi="ＭＳ 明朝"/>
                <w:noProof/>
                <w:color w:val="000000"/>
                <w:rPrChange w:id="19" w:author="德永　百花" w:date="2026-02-12T17:39:00Z">
                  <w:rPr>
                    <w:rFonts w:ascii="ＭＳ 明朝" w:hAnsi="ＭＳ 明朝"/>
                    <w:noProof/>
                    <w:color w:val="000000"/>
                  </w:rPr>
                </w:rPrChange>
              </w:rPr>
            </w:pPr>
            <w:r w:rsidRPr="009D7945">
              <w:rPr>
                <w:rFonts w:ascii="ＭＳ 明朝" w:hAnsi="ＭＳ 明朝" w:hint="eastAsia"/>
                <w:noProof/>
                <w:color w:val="000000"/>
                <w:rPrChange w:id="20" w:author="德永　百花" w:date="2026-02-12T17:39:00Z">
                  <w:rPr>
                    <w:rFonts w:ascii="ＭＳ 明朝" w:hAnsi="ＭＳ 明朝" w:hint="eastAsia"/>
                    <w:noProof/>
                    <w:color w:val="000000"/>
                  </w:rPr>
                </w:rPrChange>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D7945" w:rsidRDefault="005F4729" w:rsidP="00503424">
            <w:pPr>
              <w:snapToGrid w:val="0"/>
              <w:spacing w:line="240" w:lineRule="atLeast"/>
              <w:jc w:val="center"/>
              <w:rPr>
                <w:rFonts w:ascii="ＭＳ 明朝" w:hAnsi="ＭＳ 明朝"/>
                <w:noProof/>
                <w:color w:val="000000"/>
                <w:rPrChange w:id="21" w:author="德永　百花" w:date="2026-02-12T17:39:00Z">
                  <w:rPr>
                    <w:rFonts w:ascii="ＭＳ 明朝" w:hAnsi="ＭＳ 明朝"/>
                    <w:noProof/>
                    <w:color w:val="000000"/>
                  </w:rPr>
                </w:rPrChange>
              </w:rPr>
            </w:pPr>
            <w:r w:rsidRPr="009D7945">
              <w:rPr>
                <w:rFonts w:ascii="ＭＳ 明朝" w:hAnsi="ＭＳ 明朝" w:hint="eastAsia"/>
                <w:noProof/>
                <w:color w:val="000000"/>
                <w:rPrChange w:id="22" w:author="德永　百花" w:date="2026-02-12T17:39:00Z">
                  <w:rPr>
                    <w:rFonts w:ascii="ＭＳ 明朝" w:hAnsi="ＭＳ 明朝" w:hint="eastAsia"/>
                    <w:noProof/>
                    <w:color w:val="000000"/>
                  </w:rPr>
                </w:rPrChange>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D7945" w:rsidRDefault="005F4729" w:rsidP="00503424">
            <w:pPr>
              <w:snapToGrid w:val="0"/>
              <w:spacing w:line="240" w:lineRule="atLeast"/>
              <w:jc w:val="center"/>
              <w:rPr>
                <w:rFonts w:ascii="ＭＳ 明朝" w:hAnsi="ＭＳ 明朝"/>
                <w:noProof/>
                <w:color w:val="000000"/>
                <w:rPrChange w:id="23" w:author="德永　百花" w:date="2026-02-12T17:39:00Z">
                  <w:rPr>
                    <w:rFonts w:ascii="ＭＳ 明朝" w:hAnsi="ＭＳ 明朝"/>
                    <w:noProof/>
                    <w:color w:val="000000"/>
                  </w:rPr>
                </w:rPrChange>
              </w:rPr>
            </w:pPr>
            <w:r w:rsidRPr="009D7945">
              <w:rPr>
                <w:rFonts w:ascii="ＭＳ 明朝" w:hAnsi="ＭＳ 明朝" w:hint="eastAsia"/>
                <w:noProof/>
                <w:color w:val="000000"/>
                <w:rPrChange w:id="24" w:author="德永　百花" w:date="2026-02-12T17:39:00Z">
                  <w:rPr>
                    <w:rFonts w:ascii="ＭＳ 明朝" w:hAnsi="ＭＳ 明朝" w:hint="eastAsia"/>
                    <w:noProof/>
                    <w:color w:val="000000"/>
                  </w:rPr>
                </w:rPrChange>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D7945" w:rsidRDefault="005F4729" w:rsidP="00503424">
            <w:pPr>
              <w:snapToGrid w:val="0"/>
              <w:spacing w:line="240" w:lineRule="atLeast"/>
              <w:jc w:val="center"/>
              <w:rPr>
                <w:rFonts w:ascii="ＭＳ 明朝" w:hAnsi="ＭＳ 明朝"/>
                <w:noProof/>
                <w:color w:val="000000"/>
                <w:rPrChange w:id="25" w:author="德永　百花" w:date="2026-02-12T17:39:00Z">
                  <w:rPr>
                    <w:rFonts w:ascii="ＭＳ 明朝" w:hAnsi="ＭＳ 明朝"/>
                    <w:noProof/>
                    <w:color w:val="000000"/>
                  </w:rPr>
                </w:rPrChange>
              </w:rPr>
            </w:pPr>
            <w:r w:rsidRPr="009D7945">
              <w:rPr>
                <w:rFonts w:ascii="ＭＳ 明朝" w:hAnsi="ＭＳ 明朝" w:hint="eastAsia"/>
                <w:noProof/>
                <w:color w:val="000000"/>
                <w:rPrChange w:id="26" w:author="德永　百花" w:date="2026-02-12T17:39:00Z">
                  <w:rPr>
                    <w:rFonts w:ascii="ＭＳ 明朝" w:hAnsi="ＭＳ 明朝" w:hint="eastAsia"/>
                    <w:noProof/>
                    <w:color w:val="000000"/>
                  </w:rPr>
                </w:rPrChange>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D7945" w:rsidRDefault="005F4729" w:rsidP="00503424">
            <w:pPr>
              <w:snapToGrid w:val="0"/>
              <w:spacing w:line="240" w:lineRule="atLeast"/>
              <w:jc w:val="center"/>
              <w:rPr>
                <w:rFonts w:ascii="ＭＳ 明朝" w:hAnsi="ＭＳ 明朝"/>
                <w:noProof/>
                <w:color w:val="000000"/>
                <w:rPrChange w:id="27" w:author="德永　百花" w:date="2026-02-12T17:39:00Z">
                  <w:rPr>
                    <w:rFonts w:ascii="ＭＳ 明朝" w:hAnsi="ＭＳ 明朝"/>
                    <w:noProof/>
                    <w:color w:val="000000"/>
                  </w:rPr>
                </w:rPrChange>
              </w:rPr>
            </w:pPr>
            <w:r w:rsidRPr="009D7945">
              <w:rPr>
                <w:rFonts w:ascii="ＭＳ 明朝" w:hAnsi="ＭＳ 明朝" w:hint="eastAsia"/>
                <w:noProof/>
                <w:color w:val="000000"/>
                <w:rPrChange w:id="28" w:author="德永　百花" w:date="2026-02-12T17:39:00Z">
                  <w:rPr>
                    <w:rFonts w:ascii="ＭＳ 明朝" w:hAnsi="ＭＳ 明朝" w:hint="eastAsia"/>
                    <w:noProof/>
                    <w:color w:val="000000"/>
                  </w:rPr>
                </w:rPrChange>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D7945" w:rsidRDefault="005F4729" w:rsidP="00503424">
            <w:pPr>
              <w:snapToGrid w:val="0"/>
              <w:spacing w:line="240" w:lineRule="atLeast"/>
              <w:jc w:val="center"/>
              <w:rPr>
                <w:rFonts w:ascii="ＭＳ 明朝" w:hAnsi="ＭＳ 明朝"/>
                <w:noProof/>
                <w:color w:val="000000"/>
                <w:rPrChange w:id="29" w:author="德永　百花" w:date="2026-02-12T17:39:00Z">
                  <w:rPr>
                    <w:rFonts w:ascii="ＭＳ 明朝" w:hAnsi="ＭＳ 明朝"/>
                    <w:noProof/>
                    <w:color w:val="000000"/>
                  </w:rPr>
                </w:rPrChange>
              </w:rPr>
            </w:pPr>
            <w:r w:rsidRPr="009D7945">
              <w:rPr>
                <w:rFonts w:ascii="ＭＳ 明朝" w:hAnsi="ＭＳ 明朝" w:hint="eastAsia"/>
                <w:noProof/>
                <w:color w:val="000000"/>
                <w:rPrChange w:id="30" w:author="德永　百花" w:date="2026-02-12T17:39:00Z">
                  <w:rPr>
                    <w:rFonts w:ascii="ＭＳ 明朝" w:hAnsi="ＭＳ 明朝" w:hint="eastAsia"/>
                    <w:noProof/>
                    <w:color w:val="000000"/>
                  </w:rPr>
                </w:rPrChange>
              </w:rPr>
              <w:t>円</w:t>
            </w:r>
          </w:p>
        </w:tc>
      </w:tr>
      <w:tr w:rsidR="005F4729" w:rsidRPr="009D7945"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D7945" w:rsidRDefault="005F4729" w:rsidP="00503424">
            <w:pPr>
              <w:widowControl/>
              <w:jc w:val="left"/>
              <w:rPr>
                <w:rFonts w:ascii="ＭＳ 明朝" w:hAnsi="ＭＳ 明朝"/>
                <w:noProof/>
                <w:color w:val="000000"/>
                <w:rPrChange w:id="31" w:author="德永　百花" w:date="2026-02-12T17:39:00Z">
                  <w:rPr>
                    <w:rFonts w:ascii="ＭＳ 明朝" w:hAnsi="ＭＳ 明朝"/>
                    <w:noProof/>
                    <w:color w:val="000000"/>
                  </w:rPr>
                </w:rPrChange>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D7945" w:rsidRDefault="005F4729" w:rsidP="00503424">
            <w:pPr>
              <w:ind w:right="-57"/>
              <w:jc w:val="center"/>
              <w:rPr>
                <w:rFonts w:ascii="ＭＳ 明朝" w:hAnsi="ＭＳ 明朝"/>
                <w:noProof/>
                <w:color w:val="000000"/>
                <w:rPrChange w:id="32"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D7945" w:rsidRDefault="005F4729" w:rsidP="00503424">
            <w:pPr>
              <w:ind w:right="-57"/>
              <w:jc w:val="center"/>
              <w:rPr>
                <w:rFonts w:ascii="ＭＳ 明朝" w:hAnsi="ＭＳ 明朝"/>
                <w:noProof/>
                <w:color w:val="000000"/>
                <w:rPrChange w:id="33"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D7945" w:rsidRDefault="005F4729" w:rsidP="00503424">
            <w:pPr>
              <w:ind w:right="-57"/>
              <w:jc w:val="center"/>
              <w:rPr>
                <w:rFonts w:ascii="ＭＳ 明朝" w:hAnsi="ＭＳ 明朝"/>
                <w:noProof/>
                <w:color w:val="000000"/>
                <w:rPrChange w:id="34"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D7945" w:rsidRDefault="005F4729" w:rsidP="00503424">
            <w:pPr>
              <w:ind w:right="-57"/>
              <w:jc w:val="center"/>
              <w:rPr>
                <w:rFonts w:ascii="ＭＳ 明朝" w:hAnsi="ＭＳ 明朝"/>
                <w:noProof/>
                <w:color w:val="000000"/>
                <w:rPrChange w:id="35"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D7945" w:rsidRDefault="005F4729" w:rsidP="00503424">
            <w:pPr>
              <w:ind w:right="-57"/>
              <w:jc w:val="center"/>
              <w:rPr>
                <w:rFonts w:ascii="ＭＳ 明朝" w:hAnsi="ＭＳ 明朝"/>
                <w:noProof/>
                <w:color w:val="000000"/>
                <w:rPrChange w:id="36"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D7945" w:rsidRDefault="005F4729" w:rsidP="00503424">
            <w:pPr>
              <w:ind w:right="-57"/>
              <w:jc w:val="center"/>
              <w:rPr>
                <w:rFonts w:ascii="ＭＳ 明朝" w:hAnsi="ＭＳ 明朝"/>
                <w:noProof/>
                <w:color w:val="000000"/>
                <w:rPrChange w:id="37"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D7945" w:rsidRDefault="005F4729" w:rsidP="00503424">
            <w:pPr>
              <w:ind w:right="-57"/>
              <w:jc w:val="center"/>
              <w:rPr>
                <w:rFonts w:ascii="ＭＳ 明朝" w:hAnsi="ＭＳ 明朝"/>
                <w:noProof/>
                <w:color w:val="000000"/>
                <w:rPrChange w:id="38" w:author="德永　百花" w:date="2026-02-12T17:39:00Z">
                  <w:rPr>
                    <w:rFonts w:ascii="ＭＳ 明朝" w:hAnsi="ＭＳ 明朝"/>
                    <w:noProof/>
                    <w:color w:val="000000"/>
                  </w:rPr>
                </w:rPrChange>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D7945" w:rsidRDefault="005F4729" w:rsidP="00503424">
            <w:pPr>
              <w:ind w:right="-57"/>
              <w:jc w:val="center"/>
              <w:rPr>
                <w:rFonts w:ascii="ＭＳ 明朝" w:hAnsi="ＭＳ 明朝"/>
                <w:noProof/>
                <w:color w:val="000000"/>
                <w:rPrChange w:id="39" w:author="德永　百花" w:date="2026-02-12T17:39:00Z">
                  <w:rPr>
                    <w:rFonts w:ascii="ＭＳ 明朝" w:hAnsi="ＭＳ 明朝"/>
                    <w:noProof/>
                    <w:color w:val="000000"/>
                  </w:rPr>
                </w:rPrChange>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D7945" w:rsidRDefault="005F4729" w:rsidP="00503424">
            <w:pPr>
              <w:ind w:right="-57"/>
              <w:jc w:val="center"/>
              <w:rPr>
                <w:rFonts w:ascii="ＭＳ 明朝" w:hAnsi="ＭＳ 明朝"/>
                <w:noProof/>
                <w:color w:val="000000"/>
                <w:rPrChange w:id="40" w:author="德永　百花" w:date="2026-02-12T17:39:00Z">
                  <w:rPr>
                    <w:rFonts w:ascii="ＭＳ 明朝" w:hAnsi="ＭＳ 明朝"/>
                    <w:noProof/>
                    <w:color w:val="000000"/>
                  </w:rPr>
                </w:rPrChange>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D7945" w:rsidRDefault="005F4729" w:rsidP="00503424">
            <w:pPr>
              <w:ind w:right="-57"/>
              <w:jc w:val="center"/>
              <w:rPr>
                <w:rFonts w:ascii="ＭＳ 明朝" w:hAnsi="ＭＳ 明朝"/>
                <w:noProof/>
                <w:color w:val="000000"/>
                <w:rPrChange w:id="41" w:author="德永　百花" w:date="2026-02-12T17:39:00Z">
                  <w:rPr>
                    <w:rFonts w:ascii="ＭＳ 明朝" w:hAnsi="ＭＳ 明朝"/>
                    <w:noProof/>
                    <w:color w:val="000000"/>
                  </w:rPr>
                </w:rPrChange>
              </w:rPr>
            </w:pPr>
          </w:p>
        </w:tc>
      </w:tr>
    </w:tbl>
    <w:p w14:paraId="74B013F2" w14:textId="77777777" w:rsidR="005F4729" w:rsidRPr="009D7945" w:rsidRDefault="005F4729" w:rsidP="005F4729">
      <w:pPr>
        <w:jc w:val="left"/>
        <w:rPr>
          <w:rFonts w:ascii="ＭＳ 明朝" w:hAnsi="ＭＳ 明朝"/>
          <w:noProof/>
          <w:color w:val="000000"/>
          <w:rPrChange w:id="42" w:author="德永　百花" w:date="2026-02-12T17:39:00Z">
            <w:rPr>
              <w:rFonts w:ascii="ＭＳ 明朝" w:hAnsi="ＭＳ 明朝"/>
              <w:noProof/>
              <w:color w:val="000000"/>
            </w:rPr>
          </w:rPrChange>
        </w:rPr>
      </w:pPr>
    </w:p>
    <w:p w14:paraId="21FA33CF" w14:textId="77777777" w:rsidR="000C437C" w:rsidRPr="009D7945" w:rsidRDefault="000C437C" w:rsidP="005F4729">
      <w:pPr>
        <w:jc w:val="left"/>
        <w:rPr>
          <w:rFonts w:ascii="ＭＳ 明朝" w:hAnsi="ＭＳ 明朝"/>
          <w:noProof/>
          <w:color w:val="000000"/>
          <w:rPrChange w:id="43" w:author="德永　百花" w:date="2026-02-12T17:39:00Z">
            <w:rPr>
              <w:rFonts w:ascii="ＭＳ 明朝" w:hAnsi="ＭＳ 明朝"/>
              <w:noProof/>
              <w:color w:val="000000"/>
            </w:rPr>
          </w:rPrChange>
        </w:rPr>
      </w:pPr>
    </w:p>
    <w:p w14:paraId="16A260A5" w14:textId="77777777" w:rsidR="00C74D36" w:rsidRPr="009D7945" w:rsidRDefault="00C74D36" w:rsidP="005F4729">
      <w:pPr>
        <w:jc w:val="left"/>
        <w:rPr>
          <w:rFonts w:ascii="ＭＳ 明朝" w:hAnsi="ＭＳ 明朝"/>
          <w:noProof/>
          <w:color w:val="000000"/>
          <w:rPrChange w:id="44" w:author="德永　百花" w:date="2026-02-12T17:39:00Z">
            <w:rPr>
              <w:rFonts w:ascii="ＭＳ 明朝" w:hAnsi="ＭＳ 明朝"/>
              <w:noProof/>
              <w:color w:val="000000"/>
            </w:rPr>
          </w:rPrChange>
        </w:rPr>
      </w:pPr>
    </w:p>
    <w:p w14:paraId="6E62689D" w14:textId="77777777" w:rsidR="00014298" w:rsidRPr="009D7945" w:rsidRDefault="005F4729" w:rsidP="00014298">
      <w:pPr>
        <w:ind w:left="708" w:hangingChars="337" w:hanging="708"/>
        <w:rPr>
          <w:rFonts w:ascii="ＭＳ 明朝" w:hAnsi="ＭＳ 明朝"/>
          <w:noProof/>
          <w:sz w:val="16"/>
          <w:rPrChange w:id="45" w:author="德永　百花" w:date="2026-02-12T17:39:00Z">
            <w:rPr>
              <w:rFonts w:ascii="ＭＳ 明朝" w:hAnsi="ＭＳ 明朝"/>
              <w:noProof/>
              <w:sz w:val="16"/>
            </w:rPr>
          </w:rPrChange>
        </w:rPr>
      </w:pPr>
      <w:r w:rsidRPr="009D7945">
        <w:rPr>
          <w:rFonts w:ascii="ＭＳ 明朝" w:hAnsi="ＭＳ 明朝" w:hint="eastAsia"/>
          <w:noProof/>
          <w:color w:val="000000"/>
          <w:rPrChange w:id="46" w:author="德永　百花" w:date="2026-02-12T17:39:00Z">
            <w:rPr>
              <w:rFonts w:ascii="ＭＳ 明朝" w:hAnsi="ＭＳ 明朝" w:hint="eastAsia"/>
              <w:noProof/>
              <w:color w:val="000000"/>
            </w:rPr>
          </w:rPrChange>
        </w:rPr>
        <w:t xml:space="preserve">　</w:t>
      </w:r>
      <w:r w:rsidRPr="009D7945">
        <w:rPr>
          <w:rFonts w:ascii="ＭＳ 明朝" w:hAnsi="ＭＳ 明朝" w:hint="eastAsia"/>
          <w:noProof/>
          <w:color w:val="000000"/>
          <w:sz w:val="16"/>
          <w:rPrChange w:id="47" w:author="德永　百花" w:date="2026-02-12T17:39:00Z">
            <w:rPr>
              <w:rFonts w:ascii="ＭＳ 明朝" w:hAnsi="ＭＳ 明朝" w:hint="eastAsia"/>
              <w:noProof/>
              <w:color w:val="000000"/>
              <w:sz w:val="16"/>
            </w:rPr>
          </w:rPrChange>
        </w:rPr>
        <w:t xml:space="preserve">注１　</w:t>
      </w:r>
      <w:r w:rsidR="00C12139" w:rsidRPr="009D7945">
        <w:rPr>
          <w:rFonts w:ascii="ＭＳ 明朝" w:hAnsi="ＭＳ 明朝" w:hint="eastAsia"/>
          <w:noProof/>
          <w:color w:val="000000"/>
          <w:sz w:val="16"/>
          <w:rPrChange w:id="48" w:author="德永　百花" w:date="2026-02-12T17:39:00Z">
            <w:rPr>
              <w:rFonts w:ascii="ＭＳ 明朝" w:hAnsi="ＭＳ 明朝" w:hint="eastAsia"/>
              <w:noProof/>
              <w:color w:val="000000"/>
              <w:sz w:val="16"/>
            </w:rPr>
          </w:rPrChange>
        </w:rPr>
        <w:t>契約期間における業務に必要な一切の諸経費を含めた総額</w:t>
      </w:r>
      <w:r w:rsidR="00223660" w:rsidRPr="009D7945">
        <w:rPr>
          <w:rFonts w:ascii="ＭＳ 明朝" w:hAnsi="ＭＳ 明朝" w:hint="eastAsia"/>
          <w:noProof/>
          <w:color w:val="000000"/>
          <w:sz w:val="16"/>
          <w:rPrChange w:id="49" w:author="德永　百花" w:date="2026-02-12T17:39:00Z">
            <w:rPr>
              <w:rFonts w:ascii="ＭＳ 明朝" w:hAnsi="ＭＳ 明朝" w:hint="eastAsia"/>
              <w:noProof/>
              <w:color w:val="000000"/>
              <w:sz w:val="16"/>
            </w:rPr>
          </w:rPrChange>
        </w:rPr>
        <w:t>を記入すること</w:t>
      </w:r>
    </w:p>
    <w:p w14:paraId="50544499" w14:textId="77777777" w:rsidR="005F4729" w:rsidRPr="009D7945" w:rsidRDefault="005F4729" w:rsidP="00014298">
      <w:pPr>
        <w:ind w:left="607" w:hangingChars="337" w:hanging="607"/>
        <w:rPr>
          <w:rFonts w:ascii="ＭＳ 明朝" w:hAnsi="ＭＳ 明朝"/>
          <w:color w:val="000000"/>
          <w:sz w:val="18"/>
          <w:szCs w:val="22"/>
          <w:rPrChange w:id="50" w:author="德永　百花" w:date="2026-02-12T17:39:00Z">
            <w:rPr>
              <w:rFonts w:ascii="ＭＳ 明朝" w:hAnsi="ＭＳ 明朝"/>
              <w:color w:val="000000"/>
              <w:sz w:val="18"/>
              <w:szCs w:val="22"/>
            </w:rPr>
          </w:rPrChange>
        </w:rPr>
      </w:pPr>
      <w:r w:rsidRPr="009D7945">
        <w:rPr>
          <w:rFonts w:ascii="ＭＳ 明朝" w:hAnsi="ＭＳ 明朝" w:hint="eastAsia"/>
          <w:color w:val="000000"/>
          <w:sz w:val="18"/>
          <w:szCs w:val="22"/>
          <w:rPrChange w:id="51" w:author="德永　百花" w:date="2026-02-12T17:39:00Z">
            <w:rPr>
              <w:rFonts w:ascii="ＭＳ 明朝" w:hAnsi="ＭＳ 明朝" w:hint="eastAsia"/>
              <w:color w:val="000000"/>
              <w:sz w:val="18"/>
              <w:szCs w:val="22"/>
            </w:rPr>
          </w:rPrChange>
        </w:rPr>
        <w:t xml:space="preserve">　</w:t>
      </w:r>
      <w:r w:rsidRPr="009D7945">
        <w:rPr>
          <w:rFonts w:ascii="ＭＳ 明朝" w:hAnsi="ＭＳ 明朝" w:hint="eastAsia"/>
          <w:color w:val="000000"/>
          <w:sz w:val="16"/>
          <w:szCs w:val="22"/>
          <w:rPrChange w:id="52" w:author="德永　百花" w:date="2026-02-12T17:39:00Z">
            <w:rPr>
              <w:rFonts w:ascii="ＭＳ 明朝" w:hAnsi="ＭＳ 明朝" w:hint="eastAsia"/>
              <w:color w:val="000000"/>
              <w:sz w:val="16"/>
              <w:szCs w:val="22"/>
            </w:rPr>
          </w:rPrChange>
        </w:rPr>
        <w:t xml:space="preserve">注２　</w:t>
      </w:r>
      <w:r w:rsidRPr="009D7945">
        <w:rPr>
          <w:rFonts w:ascii="ＭＳ 明朝" w:hAnsi="ＭＳ 明朝" w:hint="eastAsia"/>
          <w:noProof/>
          <w:color w:val="000000"/>
          <w:sz w:val="16"/>
          <w:rPrChange w:id="53" w:author="德永　百花" w:date="2026-02-12T17:39:00Z">
            <w:rPr>
              <w:rFonts w:ascii="ＭＳ 明朝" w:hAnsi="ＭＳ 明朝" w:hint="eastAsia"/>
              <w:noProof/>
              <w:color w:val="000000"/>
              <w:sz w:val="16"/>
            </w:rPr>
          </w:rPrChange>
        </w:rPr>
        <w:t>金額は、消費税及び地方消費税を除いた額（契約希望金額の1</w:t>
      </w:r>
      <w:r w:rsidR="00223660" w:rsidRPr="009D7945">
        <w:rPr>
          <w:rFonts w:ascii="ＭＳ 明朝" w:hAnsi="ＭＳ 明朝" w:hint="eastAsia"/>
          <w:noProof/>
          <w:color w:val="000000"/>
          <w:sz w:val="16"/>
          <w:rPrChange w:id="54" w:author="德永　百花" w:date="2026-02-12T17:39:00Z">
            <w:rPr>
              <w:rFonts w:ascii="ＭＳ 明朝" w:hAnsi="ＭＳ 明朝" w:hint="eastAsia"/>
              <w:noProof/>
              <w:color w:val="000000"/>
              <w:sz w:val="16"/>
            </w:rPr>
          </w:rPrChange>
        </w:rPr>
        <w:t>10</w:t>
      </w:r>
      <w:r w:rsidRPr="009D7945">
        <w:rPr>
          <w:rFonts w:ascii="ＭＳ 明朝" w:hAnsi="ＭＳ 明朝" w:hint="eastAsia"/>
          <w:noProof/>
          <w:color w:val="000000"/>
          <w:sz w:val="16"/>
          <w:rPrChange w:id="55" w:author="德永　百花" w:date="2026-02-12T17:39:00Z">
            <w:rPr>
              <w:rFonts w:ascii="ＭＳ 明朝" w:hAnsi="ＭＳ 明朝" w:hint="eastAsia"/>
              <w:noProof/>
              <w:color w:val="000000"/>
              <w:sz w:val="16"/>
            </w:rPr>
          </w:rPrChange>
        </w:rPr>
        <w:t>分の100に相当する額）であること。</w:t>
      </w:r>
    </w:p>
    <w:p w14:paraId="4BD87B45" w14:textId="77777777" w:rsidR="005F4729" w:rsidRPr="009D7945" w:rsidRDefault="005F4729" w:rsidP="005F4729">
      <w:pPr>
        <w:rPr>
          <w:rFonts w:ascii="ＭＳ 明朝" w:hAnsi="ＭＳ 明朝"/>
          <w:color w:val="000000"/>
          <w:sz w:val="18"/>
          <w:szCs w:val="22"/>
          <w:rPrChange w:id="56" w:author="德永　百花" w:date="2026-02-12T17:39:00Z">
            <w:rPr>
              <w:rFonts w:ascii="ＭＳ 明朝" w:hAnsi="ＭＳ 明朝"/>
              <w:color w:val="000000"/>
              <w:sz w:val="18"/>
              <w:szCs w:val="22"/>
            </w:rPr>
          </w:rPrChange>
        </w:rPr>
      </w:pPr>
      <w:r w:rsidRPr="009D7945">
        <w:rPr>
          <w:rFonts w:ascii="ＭＳ 明朝" w:hAnsi="ＭＳ 明朝" w:hint="eastAsia"/>
          <w:color w:val="000000"/>
          <w:sz w:val="18"/>
          <w:szCs w:val="22"/>
          <w:rPrChange w:id="57" w:author="德永　百花" w:date="2026-02-12T17:39:00Z">
            <w:rPr>
              <w:rFonts w:ascii="ＭＳ 明朝" w:hAnsi="ＭＳ 明朝" w:hint="eastAsia"/>
              <w:color w:val="000000"/>
              <w:sz w:val="18"/>
              <w:szCs w:val="22"/>
            </w:rPr>
          </w:rPrChange>
        </w:rPr>
        <w:t xml:space="preserve">　</w:t>
      </w:r>
      <w:r w:rsidRPr="009D7945">
        <w:rPr>
          <w:rFonts w:ascii="ＭＳ 明朝" w:hAnsi="ＭＳ 明朝" w:hint="eastAsia"/>
          <w:color w:val="000000"/>
          <w:sz w:val="16"/>
          <w:szCs w:val="22"/>
          <w:rPrChange w:id="58" w:author="德永　百花" w:date="2026-02-12T17:39:00Z">
            <w:rPr>
              <w:rFonts w:ascii="ＭＳ 明朝" w:hAnsi="ＭＳ 明朝" w:hint="eastAsia"/>
              <w:color w:val="000000"/>
              <w:sz w:val="16"/>
              <w:szCs w:val="22"/>
            </w:rPr>
          </w:rPrChange>
        </w:rPr>
        <w:t xml:space="preserve">注３　</w:t>
      </w:r>
      <w:r w:rsidRPr="009D7945">
        <w:rPr>
          <w:rFonts w:ascii="ＭＳ 明朝" w:hAnsi="ＭＳ 明朝" w:hint="eastAsia"/>
          <w:noProof/>
          <w:color w:val="000000"/>
          <w:sz w:val="16"/>
          <w:rPrChange w:id="59" w:author="德永　百花" w:date="2026-02-12T17:39:00Z">
            <w:rPr>
              <w:rFonts w:ascii="ＭＳ 明朝" w:hAnsi="ＭＳ 明朝" w:hint="eastAsia"/>
              <w:noProof/>
              <w:color w:val="000000"/>
              <w:sz w:val="16"/>
            </w:rPr>
          </w:rPrChange>
        </w:rPr>
        <w:t>金額を訂正しないこと。</w:t>
      </w:r>
    </w:p>
    <w:p w14:paraId="4AFDF02A" w14:textId="77777777" w:rsidR="005F4729" w:rsidRPr="009D7945" w:rsidRDefault="005F4729" w:rsidP="005F4729">
      <w:pPr>
        <w:jc w:val="left"/>
        <w:rPr>
          <w:rFonts w:ascii="ＭＳ 明朝" w:hAnsi="ＭＳ 明朝"/>
          <w:noProof/>
          <w:color w:val="000000"/>
          <w:sz w:val="16"/>
          <w:rPrChange w:id="60" w:author="德永　百花" w:date="2026-02-12T17:39:00Z">
            <w:rPr>
              <w:rFonts w:ascii="ＭＳ 明朝" w:hAnsi="ＭＳ 明朝"/>
              <w:noProof/>
              <w:color w:val="000000"/>
              <w:sz w:val="16"/>
            </w:rPr>
          </w:rPrChange>
        </w:rPr>
      </w:pPr>
      <w:r w:rsidRPr="009D7945">
        <w:rPr>
          <w:rFonts w:ascii="ＭＳ 明朝" w:hAnsi="ＭＳ 明朝" w:hint="eastAsia"/>
          <w:noProof/>
          <w:color w:val="000000"/>
          <w:sz w:val="16"/>
          <w:rPrChange w:id="61" w:author="德永　百花" w:date="2026-02-12T17:39:00Z">
            <w:rPr>
              <w:rFonts w:ascii="ＭＳ 明朝" w:hAnsi="ＭＳ 明朝" w:hint="eastAsia"/>
              <w:noProof/>
              <w:color w:val="000000"/>
              <w:sz w:val="16"/>
            </w:rPr>
          </w:rPrChange>
        </w:rPr>
        <w:t xml:space="preserve">　注４　金額記載の文字はアラビア字体とし、金額の頭に￥記号をつけること。</w:t>
      </w:r>
    </w:p>
    <w:p w14:paraId="0AF35CE5" w14:textId="77777777" w:rsidR="00C74D36" w:rsidRPr="009D7945" w:rsidRDefault="000C437C" w:rsidP="005F4729">
      <w:pPr>
        <w:rPr>
          <w:rFonts w:ascii="ＭＳ 明朝" w:hAnsi="ＭＳ 明朝"/>
          <w:b/>
          <w:color w:val="000000"/>
          <w:sz w:val="24"/>
          <w:rPrChange w:id="62" w:author="德永　百花" w:date="2026-02-12T17:39:00Z">
            <w:rPr>
              <w:rFonts w:ascii="ＭＳ 明朝" w:hAnsi="ＭＳ 明朝"/>
              <w:b/>
              <w:color w:val="000000"/>
              <w:sz w:val="24"/>
            </w:rPr>
          </w:rPrChange>
        </w:rPr>
      </w:pPr>
      <w:r w:rsidRPr="009D7945">
        <w:rPr>
          <w:rFonts w:ascii="ＭＳ 明朝" w:hAnsi="ＭＳ 明朝"/>
          <w:b/>
          <w:color w:val="000000"/>
          <w:sz w:val="24"/>
          <w:rPrChange w:id="63" w:author="德永　百花" w:date="2026-02-12T17:39:00Z">
            <w:rPr>
              <w:rFonts w:ascii="ＭＳ 明朝" w:hAnsi="ＭＳ 明朝"/>
              <w:b/>
              <w:color w:val="000000"/>
              <w:sz w:val="24"/>
            </w:rPr>
          </w:rPrChange>
        </w:rPr>
        <w:br w:type="page"/>
      </w:r>
    </w:p>
    <w:p w14:paraId="353F644E" w14:textId="0174C083" w:rsidR="005F4729" w:rsidRPr="009D7945" w:rsidRDefault="002B2E6B" w:rsidP="005F4729">
      <w:pPr>
        <w:rPr>
          <w:rFonts w:ascii="ＭＳ 明朝" w:hAnsi="ＭＳ 明朝"/>
          <w:b/>
          <w:color w:val="000000"/>
          <w:sz w:val="24"/>
          <w:rPrChange w:id="64" w:author="德永　百花" w:date="2026-02-12T17:39:00Z">
            <w:rPr>
              <w:rFonts w:ascii="ＭＳ 明朝" w:hAnsi="ＭＳ 明朝"/>
              <w:b/>
              <w:color w:val="000000"/>
              <w:sz w:val="24"/>
            </w:rPr>
          </w:rPrChange>
        </w:rPr>
      </w:pPr>
      <w:r w:rsidRPr="009D7945">
        <w:rPr>
          <w:rFonts w:ascii="ＭＳ 明朝" w:hAnsi="ＭＳ 明朝" w:hint="eastAsia"/>
          <w:noProof/>
          <w:color w:val="000000"/>
          <w:sz w:val="24"/>
          <w:szCs w:val="40"/>
          <w:rPrChange w:id="65" w:author="德永　百花" w:date="2026-02-12T17:39:00Z">
            <w:rPr>
              <w:rFonts w:ascii="ＭＳ 明朝" w:hAnsi="ＭＳ 明朝" w:hint="eastAsia"/>
              <w:noProof/>
              <w:color w:val="000000"/>
              <w:sz w:val="24"/>
              <w:szCs w:val="40"/>
            </w:rPr>
          </w:rPrChange>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D7945">
        <w:rPr>
          <w:rFonts w:ascii="ＭＳ 明朝" w:hAnsi="ＭＳ 明朝" w:hint="eastAsia"/>
          <w:b/>
          <w:noProof/>
          <w:color w:val="000000"/>
          <w:sz w:val="24"/>
          <w:rPrChange w:id="66" w:author="德永　百花" w:date="2026-02-12T17:39:00Z">
            <w:rPr>
              <w:rFonts w:ascii="ＭＳ 明朝" w:hAnsi="ＭＳ 明朝" w:hint="eastAsia"/>
              <w:b/>
              <w:noProof/>
              <w:color w:val="000000"/>
              <w:sz w:val="24"/>
            </w:rPr>
          </w:rPrChange>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D7945">
        <w:rPr>
          <w:rFonts w:ascii="ＭＳ 明朝" w:hAnsi="ＭＳ 明朝" w:hint="eastAsia"/>
          <w:b/>
          <w:color w:val="000000"/>
          <w:sz w:val="24"/>
          <w:rPrChange w:id="67" w:author="德永　百花" w:date="2026-02-12T17:39:00Z">
            <w:rPr>
              <w:rFonts w:ascii="ＭＳ 明朝" w:hAnsi="ＭＳ 明朝" w:hint="eastAsia"/>
              <w:b/>
              <w:color w:val="000000"/>
              <w:sz w:val="24"/>
            </w:rPr>
          </w:rPrChange>
        </w:rPr>
        <w:t>（様式</w:t>
      </w:r>
      <w:r w:rsidR="00EB2B5D" w:rsidRPr="009D7945">
        <w:rPr>
          <w:rFonts w:ascii="ＭＳ 明朝" w:hAnsi="ＭＳ 明朝" w:hint="eastAsia"/>
          <w:b/>
          <w:color w:val="000000"/>
          <w:sz w:val="24"/>
          <w:rPrChange w:id="68" w:author="德永　百花" w:date="2026-02-12T17:39:00Z">
            <w:rPr>
              <w:rFonts w:ascii="ＭＳ 明朝" w:hAnsi="ＭＳ 明朝" w:hint="eastAsia"/>
              <w:b/>
              <w:color w:val="000000"/>
              <w:sz w:val="24"/>
            </w:rPr>
          </w:rPrChange>
        </w:rPr>
        <w:t>６</w:t>
      </w:r>
      <w:ins w:id="69" w:author="中川　諒祐" w:date="2026-02-12T14:43:00Z">
        <w:r w:rsidR="007D39B9" w:rsidRPr="009D7945">
          <w:rPr>
            <w:rFonts w:ascii="ＭＳ 明朝" w:hAnsi="ＭＳ 明朝" w:hint="eastAsia"/>
            <w:b/>
            <w:color w:val="000000"/>
            <w:sz w:val="22"/>
            <w:szCs w:val="22"/>
            <w:rPrChange w:id="70" w:author="德永　百花" w:date="2026-02-12T17:39:00Z">
              <w:rPr>
                <w:rFonts w:ascii="ＭＳ 明朝" w:hAnsi="ＭＳ 明朝" w:hint="eastAsia"/>
                <w:b/>
                <w:color w:val="000000"/>
                <w:sz w:val="22"/>
                <w:szCs w:val="22"/>
              </w:rPr>
            </w:rPrChange>
          </w:rPr>
          <w:t>-１</w:t>
        </w:r>
      </w:ins>
      <w:r w:rsidR="005F4729" w:rsidRPr="009D7945">
        <w:rPr>
          <w:rFonts w:ascii="ＭＳ 明朝" w:hAnsi="ＭＳ 明朝" w:hint="eastAsia"/>
          <w:b/>
          <w:color w:val="000000"/>
          <w:sz w:val="24"/>
          <w:rPrChange w:id="71" w:author="德永　百花" w:date="2026-02-12T17:39:00Z">
            <w:rPr>
              <w:rFonts w:ascii="ＭＳ 明朝" w:hAnsi="ＭＳ 明朝" w:hint="eastAsia"/>
              <w:b/>
              <w:color w:val="000000"/>
              <w:sz w:val="24"/>
            </w:rPr>
          </w:rPrChange>
        </w:rPr>
        <w:t>号）</w:t>
      </w:r>
    </w:p>
    <w:p w14:paraId="5BF7D721" w14:textId="77777777" w:rsidR="005F4729" w:rsidRPr="009D7945" w:rsidRDefault="005F4729" w:rsidP="005F4729">
      <w:pPr>
        <w:ind w:firstLineChars="1400" w:firstLine="3360"/>
        <w:rPr>
          <w:rFonts w:ascii="ＭＳ ゴシック" w:eastAsia="ＭＳ ゴシック" w:hAnsi="ＭＳ ゴシック"/>
          <w:color w:val="000000"/>
          <w:sz w:val="24"/>
          <w:szCs w:val="40"/>
          <w:rPrChange w:id="72" w:author="德永　百花" w:date="2026-02-12T17:39:00Z">
            <w:rPr>
              <w:rFonts w:ascii="ＭＳ ゴシック" w:eastAsia="ＭＳ ゴシック" w:hAnsi="ＭＳ ゴシック"/>
              <w:color w:val="000000"/>
              <w:sz w:val="24"/>
              <w:szCs w:val="40"/>
            </w:rPr>
          </w:rPrChange>
        </w:rPr>
      </w:pPr>
      <w:r w:rsidRPr="009D7945">
        <w:rPr>
          <w:rFonts w:ascii="ＭＳ 明朝" w:hAnsi="ＭＳ 明朝" w:hint="eastAsia"/>
          <w:color w:val="000000"/>
          <w:sz w:val="24"/>
          <w:szCs w:val="40"/>
          <w:rPrChange w:id="73" w:author="德永　百花" w:date="2026-02-12T17:39:00Z">
            <w:rPr>
              <w:rFonts w:ascii="ＭＳ 明朝" w:hAnsi="ＭＳ 明朝" w:hint="eastAsia"/>
              <w:color w:val="000000"/>
              <w:sz w:val="24"/>
              <w:szCs w:val="40"/>
            </w:rPr>
          </w:rPrChange>
        </w:rPr>
        <w:t xml:space="preserve">　　　　　　　　　　　　　　　　</w:t>
      </w:r>
      <w:r w:rsidRPr="009D7945">
        <w:rPr>
          <w:rFonts w:ascii="ＭＳ ゴシック" w:eastAsia="ＭＳ ゴシック" w:hAnsi="ＭＳ ゴシック" w:hint="eastAsia"/>
          <w:color w:val="000000"/>
          <w:sz w:val="24"/>
          <w:szCs w:val="40"/>
          <w:rPrChange w:id="74" w:author="德永　百花" w:date="2026-02-12T17:39:00Z">
            <w:rPr>
              <w:rFonts w:ascii="ＭＳ ゴシック" w:eastAsia="ＭＳ ゴシック" w:hAnsi="ＭＳ ゴシック" w:hint="eastAsia"/>
              <w:color w:val="000000"/>
              <w:sz w:val="24"/>
              <w:szCs w:val="40"/>
            </w:rPr>
          </w:rPrChange>
        </w:rPr>
        <w:t>第　　　　回</w:t>
      </w:r>
    </w:p>
    <w:p w14:paraId="4E05022D" w14:textId="77777777" w:rsidR="005F4729" w:rsidRPr="009D7945" w:rsidRDefault="002B2E6B" w:rsidP="005F4729">
      <w:pPr>
        <w:jc w:val="center"/>
        <w:rPr>
          <w:rFonts w:ascii="ＭＳ 明朝" w:hAnsi="ＭＳ 明朝"/>
          <w:color w:val="000000"/>
          <w:sz w:val="28"/>
          <w:szCs w:val="28"/>
          <w:rPrChange w:id="75" w:author="德永　百花" w:date="2026-02-12T17:39:00Z">
            <w:rPr>
              <w:rFonts w:ascii="ＭＳ 明朝" w:hAnsi="ＭＳ 明朝"/>
              <w:color w:val="000000"/>
              <w:sz w:val="28"/>
              <w:szCs w:val="28"/>
            </w:rPr>
          </w:rPrChange>
        </w:rPr>
      </w:pPr>
      <w:r w:rsidRPr="009D7945">
        <w:rPr>
          <w:rFonts w:ascii="ＭＳ 明朝" w:hAnsi="ＭＳ 明朝" w:hint="eastAsia"/>
          <w:noProof/>
          <w:color w:val="000000"/>
          <w:spacing w:val="29"/>
          <w:kern w:val="0"/>
          <w:sz w:val="28"/>
          <w:szCs w:val="28"/>
          <w:rPrChange w:id="76" w:author="德永　百花" w:date="2026-02-12T17:39:00Z">
            <w:rPr>
              <w:rFonts w:ascii="ＭＳ 明朝" w:hAnsi="ＭＳ 明朝" w:hint="eastAsia"/>
              <w:noProof/>
              <w:color w:val="000000"/>
              <w:spacing w:val="29"/>
              <w:kern w:val="0"/>
              <w:sz w:val="28"/>
              <w:szCs w:val="28"/>
            </w:rPr>
          </w:rPrChange>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D7945">
        <w:rPr>
          <w:rFonts w:ascii="ＭＳ 明朝" w:hAnsi="ＭＳ 明朝" w:hint="eastAsia"/>
          <w:color w:val="000000"/>
          <w:spacing w:val="29"/>
          <w:kern w:val="0"/>
          <w:sz w:val="28"/>
          <w:szCs w:val="28"/>
          <w:fitText w:val="2310" w:id="632507908"/>
          <w:rPrChange w:id="77" w:author="德永　百花" w:date="2026-02-12T17:39:00Z">
            <w:rPr>
              <w:rFonts w:ascii="ＭＳ 明朝" w:hAnsi="ＭＳ 明朝" w:hint="eastAsia"/>
              <w:color w:val="000000"/>
              <w:spacing w:val="29"/>
              <w:kern w:val="0"/>
              <w:sz w:val="28"/>
              <w:szCs w:val="28"/>
              <w:fitText w:val="2310" w:id="632507908"/>
            </w:rPr>
          </w:rPrChange>
        </w:rPr>
        <w:t xml:space="preserve">入　　札　　</w:t>
      </w:r>
      <w:r w:rsidR="005F4729" w:rsidRPr="009D7945">
        <w:rPr>
          <w:rFonts w:ascii="ＭＳ 明朝" w:hAnsi="ＭＳ 明朝" w:hint="eastAsia"/>
          <w:color w:val="000000"/>
          <w:spacing w:val="1"/>
          <w:kern w:val="0"/>
          <w:sz w:val="28"/>
          <w:szCs w:val="28"/>
          <w:fitText w:val="2310" w:id="632507908"/>
          <w:rPrChange w:id="78" w:author="德永　百花" w:date="2026-02-12T17:39:00Z">
            <w:rPr>
              <w:rFonts w:ascii="ＭＳ 明朝" w:hAnsi="ＭＳ 明朝" w:hint="eastAsia"/>
              <w:color w:val="000000"/>
              <w:spacing w:val="1"/>
              <w:kern w:val="0"/>
              <w:sz w:val="28"/>
              <w:szCs w:val="28"/>
              <w:fitText w:val="2310" w:id="632507908"/>
            </w:rPr>
          </w:rPrChange>
        </w:rPr>
        <w:t>書</w:t>
      </w:r>
    </w:p>
    <w:p w14:paraId="3131557C" w14:textId="77777777" w:rsidR="005F4729" w:rsidRPr="009D7945" w:rsidRDefault="002B2E6B" w:rsidP="005F4729">
      <w:pPr>
        <w:jc w:val="left"/>
        <w:rPr>
          <w:rFonts w:ascii="ＭＳ 明朝" w:hAnsi="ＭＳ 明朝"/>
          <w:color w:val="000000"/>
          <w:rPrChange w:id="79" w:author="德永　百花" w:date="2026-02-12T17:39:00Z">
            <w:rPr>
              <w:rFonts w:ascii="ＭＳ 明朝" w:hAnsi="ＭＳ 明朝"/>
              <w:color w:val="000000"/>
            </w:rPr>
          </w:rPrChange>
        </w:rPr>
      </w:pPr>
      <w:r w:rsidRPr="009D7945">
        <w:rPr>
          <w:rFonts w:ascii="ＭＳ 明朝" w:hAnsi="ＭＳ 明朝" w:hint="eastAsia"/>
          <w:noProof/>
          <w:color w:val="000000"/>
          <w:rPrChange w:id="80" w:author="德永　百花" w:date="2026-02-12T17:39:00Z">
            <w:rPr>
              <w:rFonts w:ascii="ＭＳ 明朝" w:hAnsi="ＭＳ 明朝" w:hint="eastAsia"/>
              <w:noProof/>
              <w:color w:val="000000"/>
            </w:rPr>
          </w:rPrChange>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D7945" w:rsidRDefault="005F4729" w:rsidP="005F4729">
      <w:pPr>
        <w:ind w:right="240"/>
        <w:jc w:val="right"/>
        <w:rPr>
          <w:rFonts w:ascii="ＭＳ 明朝" w:hAnsi="ＭＳ 明朝"/>
          <w:color w:val="000000"/>
          <w:szCs w:val="21"/>
          <w:rPrChange w:id="81" w:author="德永　百花" w:date="2026-02-12T17:39:00Z">
            <w:rPr>
              <w:rFonts w:ascii="ＭＳ 明朝" w:hAnsi="ＭＳ 明朝"/>
              <w:color w:val="000000"/>
              <w:szCs w:val="21"/>
            </w:rPr>
          </w:rPrChange>
        </w:rPr>
      </w:pPr>
      <w:r w:rsidRPr="009D7945">
        <w:rPr>
          <w:rFonts w:ascii="ＭＳ 明朝" w:hAnsi="ＭＳ 明朝" w:hint="eastAsia"/>
          <w:color w:val="000000"/>
          <w:szCs w:val="21"/>
          <w:rPrChange w:id="82" w:author="德永　百花" w:date="2026-02-12T17:39:00Z">
            <w:rPr>
              <w:rFonts w:ascii="ＭＳ 明朝" w:hAnsi="ＭＳ 明朝" w:hint="eastAsia"/>
              <w:color w:val="000000"/>
              <w:szCs w:val="21"/>
            </w:rPr>
          </w:rPrChange>
        </w:rPr>
        <w:t xml:space="preserve">　　</w:t>
      </w:r>
      <w:r w:rsidR="00223660" w:rsidRPr="009D7945">
        <w:rPr>
          <w:rFonts w:ascii="ＭＳ 明朝" w:hAnsi="ＭＳ 明朝" w:hint="eastAsia"/>
          <w:color w:val="000000"/>
          <w:szCs w:val="21"/>
          <w:rPrChange w:id="83" w:author="德永　百花" w:date="2026-02-12T17:39:00Z">
            <w:rPr>
              <w:rFonts w:ascii="ＭＳ 明朝" w:hAnsi="ＭＳ 明朝" w:hint="eastAsia"/>
              <w:color w:val="000000"/>
              <w:szCs w:val="21"/>
            </w:rPr>
          </w:rPrChange>
        </w:rPr>
        <w:t>令和</w:t>
      </w:r>
      <w:r w:rsidRPr="009D7945">
        <w:rPr>
          <w:rFonts w:ascii="ＭＳ 明朝" w:hAnsi="ＭＳ 明朝" w:hint="eastAsia"/>
          <w:color w:val="000000"/>
          <w:szCs w:val="21"/>
          <w:rPrChange w:id="84" w:author="德永　百花" w:date="2026-02-12T17:39:00Z">
            <w:rPr>
              <w:rFonts w:ascii="ＭＳ 明朝" w:hAnsi="ＭＳ 明朝" w:hint="eastAsia"/>
              <w:color w:val="000000"/>
              <w:szCs w:val="21"/>
            </w:rPr>
          </w:rPrChange>
        </w:rPr>
        <w:t xml:space="preserve">　　年　　月　　日</w:t>
      </w:r>
    </w:p>
    <w:p w14:paraId="1525B7C1" w14:textId="77777777" w:rsidR="005F4729" w:rsidRPr="009D7945" w:rsidRDefault="005F4729" w:rsidP="005F4729">
      <w:pPr>
        <w:spacing w:line="260" w:lineRule="exact"/>
        <w:jc w:val="left"/>
        <w:rPr>
          <w:rFonts w:ascii="ＭＳ 明朝" w:hAnsi="ＭＳ 明朝"/>
          <w:color w:val="000000"/>
          <w:szCs w:val="21"/>
          <w:rPrChange w:id="85" w:author="德永　百花" w:date="2026-02-12T17:39:00Z">
            <w:rPr>
              <w:rFonts w:ascii="ＭＳ 明朝" w:hAnsi="ＭＳ 明朝"/>
              <w:color w:val="000000"/>
              <w:szCs w:val="21"/>
            </w:rPr>
          </w:rPrChange>
        </w:rPr>
      </w:pPr>
      <w:r w:rsidRPr="009D7945">
        <w:rPr>
          <w:rFonts w:ascii="ＭＳ 明朝" w:hAnsi="ＭＳ 明朝" w:hint="eastAsia"/>
          <w:color w:val="000000"/>
          <w:szCs w:val="21"/>
          <w:rPrChange w:id="86" w:author="德永　百花" w:date="2026-02-12T17:39:00Z">
            <w:rPr>
              <w:rFonts w:ascii="ＭＳ 明朝" w:hAnsi="ＭＳ 明朝" w:hint="eastAsia"/>
              <w:color w:val="000000"/>
              <w:szCs w:val="21"/>
            </w:rPr>
          </w:rPrChange>
        </w:rPr>
        <w:t xml:space="preserve">　</w:t>
      </w:r>
    </w:p>
    <w:p w14:paraId="63071F75" w14:textId="77777777" w:rsidR="005F4729" w:rsidRPr="009D7945" w:rsidRDefault="005F4729" w:rsidP="005F4729">
      <w:pPr>
        <w:ind w:firstLineChars="100" w:firstLine="210"/>
        <w:jc w:val="left"/>
        <w:rPr>
          <w:rFonts w:ascii="ＭＳ 明朝" w:hAnsi="ＭＳ 明朝"/>
          <w:color w:val="000000"/>
          <w:szCs w:val="21"/>
          <w:rPrChange w:id="87" w:author="德永　百花" w:date="2026-02-12T17:39:00Z">
            <w:rPr>
              <w:rFonts w:ascii="ＭＳ 明朝" w:hAnsi="ＭＳ 明朝"/>
              <w:color w:val="000000"/>
              <w:szCs w:val="21"/>
            </w:rPr>
          </w:rPrChange>
        </w:rPr>
      </w:pPr>
      <w:r w:rsidRPr="009D7945">
        <w:rPr>
          <w:rFonts w:ascii="ＭＳ 明朝" w:hAnsi="ＭＳ 明朝" w:hint="eastAsia"/>
          <w:color w:val="000000"/>
          <w:szCs w:val="21"/>
          <w:rPrChange w:id="88" w:author="德永　百花" w:date="2026-02-12T17:39:00Z">
            <w:rPr>
              <w:rFonts w:ascii="ＭＳ 明朝" w:hAnsi="ＭＳ 明朝" w:hint="eastAsia"/>
              <w:color w:val="000000"/>
              <w:szCs w:val="21"/>
            </w:rPr>
          </w:rPrChange>
        </w:rPr>
        <w:t xml:space="preserve">　地方独立行政法人大阪府立病院機構</w:t>
      </w:r>
    </w:p>
    <w:p w14:paraId="63DAC57E" w14:textId="11BF87E8" w:rsidR="002E55FD" w:rsidRPr="009D7945" w:rsidRDefault="003A5769" w:rsidP="002E55FD">
      <w:pPr>
        <w:ind w:firstLineChars="100" w:firstLine="210"/>
        <w:rPr>
          <w:rFonts w:ascii="ＭＳ 明朝" w:hAnsi="ＭＳ 明朝"/>
          <w:szCs w:val="21"/>
          <w:rPrChange w:id="89" w:author="德永　百花" w:date="2026-02-12T17:39:00Z">
            <w:rPr>
              <w:rFonts w:ascii="ＭＳ 明朝" w:hAnsi="ＭＳ 明朝"/>
              <w:szCs w:val="21"/>
            </w:rPr>
          </w:rPrChange>
        </w:rPr>
      </w:pPr>
      <w:r w:rsidRPr="009D7945">
        <w:rPr>
          <w:rFonts w:ascii="ＭＳ 明朝" w:hAnsi="ＭＳ 明朝" w:hint="eastAsia"/>
          <w:color w:val="000000"/>
          <w:szCs w:val="21"/>
          <w:rPrChange w:id="90" w:author="德永　百花" w:date="2026-02-12T17:39:00Z">
            <w:rPr>
              <w:rFonts w:ascii="ＭＳ 明朝" w:hAnsi="ＭＳ 明朝" w:hint="eastAsia"/>
              <w:color w:val="000000"/>
              <w:szCs w:val="21"/>
            </w:rPr>
          </w:rPrChange>
        </w:rPr>
        <w:t xml:space="preserve">　</w:t>
      </w:r>
      <w:r w:rsidR="002E55FD" w:rsidRPr="009D7945">
        <w:rPr>
          <w:rFonts w:ascii="ＭＳ 明朝" w:hAnsi="ＭＳ 明朝" w:hint="eastAsia"/>
          <w:szCs w:val="21"/>
          <w:rPrChange w:id="91" w:author="德永　百花" w:date="2026-02-12T17:39:00Z">
            <w:rPr>
              <w:rFonts w:ascii="ＭＳ 明朝" w:hAnsi="ＭＳ 明朝" w:hint="eastAsia"/>
              <w:szCs w:val="21"/>
            </w:rPr>
          </w:rPrChange>
        </w:rPr>
        <w:t>大阪国際がんセンター総長　様</w:t>
      </w:r>
    </w:p>
    <w:p w14:paraId="1E93CB54" w14:textId="7ECAD50E" w:rsidR="005F4729" w:rsidRPr="009D7945" w:rsidRDefault="005F4729" w:rsidP="002E55FD">
      <w:pPr>
        <w:spacing w:line="260" w:lineRule="exact"/>
        <w:jc w:val="left"/>
        <w:rPr>
          <w:rFonts w:ascii="ＭＳ 明朝" w:hAnsi="ＭＳ 明朝"/>
          <w:color w:val="000000"/>
          <w:szCs w:val="21"/>
          <w:rPrChange w:id="92" w:author="德永　百花" w:date="2026-02-12T17:39:00Z">
            <w:rPr>
              <w:rFonts w:ascii="ＭＳ 明朝" w:hAnsi="ＭＳ 明朝"/>
              <w:color w:val="000000"/>
              <w:szCs w:val="21"/>
            </w:rPr>
          </w:rPrChange>
        </w:rPr>
      </w:pPr>
    </w:p>
    <w:p w14:paraId="26EC15BB" w14:textId="77777777" w:rsidR="005F4729" w:rsidRPr="009D7945" w:rsidRDefault="005F4729" w:rsidP="005F4729">
      <w:pPr>
        <w:spacing w:line="360" w:lineRule="auto"/>
        <w:ind w:firstLine="3420"/>
        <w:jc w:val="left"/>
        <w:rPr>
          <w:rFonts w:ascii="ＭＳ 明朝" w:hAnsi="ＭＳ 明朝"/>
          <w:color w:val="000000"/>
          <w:szCs w:val="21"/>
          <w:rPrChange w:id="93" w:author="德永　百花" w:date="2026-02-12T17:39:00Z">
            <w:rPr>
              <w:rFonts w:ascii="ＭＳ 明朝" w:hAnsi="ＭＳ 明朝"/>
              <w:color w:val="000000"/>
              <w:szCs w:val="21"/>
            </w:rPr>
          </w:rPrChange>
        </w:rPr>
      </w:pPr>
      <w:r w:rsidRPr="009D7945">
        <w:rPr>
          <w:rFonts w:ascii="ＭＳ 明朝" w:hAnsi="ＭＳ 明朝" w:hint="eastAsia"/>
          <w:color w:val="000000"/>
          <w:spacing w:val="262"/>
          <w:kern w:val="0"/>
          <w:szCs w:val="21"/>
          <w:fitText w:val="1680" w:id="632507909"/>
          <w:rPrChange w:id="94" w:author="德永　百花" w:date="2026-02-12T17:39:00Z">
            <w:rPr>
              <w:rFonts w:ascii="ＭＳ 明朝" w:hAnsi="ＭＳ 明朝" w:hint="eastAsia"/>
              <w:color w:val="000000"/>
              <w:spacing w:val="262"/>
              <w:kern w:val="0"/>
              <w:szCs w:val="21"/>
              <w:fitText w:val="1680" w:id="632507909"/>
            </w:rPr>
          </w:rPrChange>
        </w:rPr>
        <w:t>所在</w:t>
      </w:r>
      <w:r w:rsidRPr="009D7945">
        <w:rPr>
          <w:rFonts w:ascii="ＭＳ 明朝" w:hAnsi="ＭＳ 明朝" w:hint="eastAsia"/>
          <w:color w:val="000000"/>
          <w:spacing w:val="1"/>
          <w:kern w:val="0"/>
          <w:szCs w:val="21"/>
          <w:fitText w:val="1680" w:id="632507909"/>
          <w:rPrChange w:id="95" w:author="德永　百花" w:date="2026-02-12T17:39:00Z">
            <w:rPr>
              <w:rFonts w:ascii="ＭＳ 明朝" w:hAnsi="ＭＳ 明朝" w:hint="eastAsia"/>
              <w:color w:val="000000"/>
              <w:spacing w:val="1"/>
              <w:kern w:val="0"/>
              <w:szCs w:val="21"/>
              <w:fitText w:val="1680" w:id="632507909"/>
            </w:rPr>
          </w:rPrChange>
        </w:rPr>
        <w:t>地</w:t>
      </w:r>
    </w:p>
    <w:p w14:paraId="4A0A73F6" w14:textId="77777777" w:rsidR="005F4729" w:rsidRPr="009D7945" w:rsidRDefault="005F4729" w:rsidP="005F4729">
      <w:pPr>
        <w:spacing w:line="360" w:lineRule="auto"/>
        <w:ind w:firstLine="3420"/>
        <w:jc w:val="left"/>
        <w:rPr>
          <w:rFonts w:ascii="ＭＳ 明朝" w:hAnsi="ＭＳ 明朝"/>
          <w:color w:val="000000"/>
          <w:szCs w:val="21"/>
          <w:rPrChange w:id="96" w:author="德永　百花" w:date="2026-02-12T17:39:00Z">
            <w:rPr>
              <w:rFonts w:ascii="ＭＳ 明朝" w:hAnsi="ＭＳ 明朝"/>
              <w:color w:val="000000"/>
              <w:szCs w:val="21"/>
            </w:rPr>
          </w:rPrChange>
        </w:rPr>
      </w:pPr>
      <w:r w:rsidRPr="009D7945">
        <w:rPr>
          <w:rFonts w:ascii="ＭＳ 明朝" w:hAnsi="ＭＳ 明朝" w:hint="eastAsia"/>
          <w:color w:val="000000"/>
          <w:spacing w:val="42"/>
          <w:kern w:val="0"/>
          <w:szCs w:val="21"/>
          <w:fitText w:val="1680" w:id="632507910"/>
          <w:rPrChange w:id="97" w:author="德永　百花" w:date="2026-02-12T17:39:00Z">
            <w:rPr>
              <w:rFonts w:ascii="ＭＳ 明朝" w:hAnsi="ＭＳ 明朝" w:hint="eastAsia"/>
              <w:color w:val="000000"/>
              <w:spacing w:val="42"/>
              <w:kern w:val="0"/>
              <w:szCs w:val="21"/>
              <w:fitText w:val="1680" w:id="632507910"/>
            </w:rPr>
          </w:rPrChange>
        </w:rPr>
        <w:t>商号又は名</w:t>
      </w:r>
      <w:r w:rsidRPr="009D7945">
        <w:rPr>
          <w:rFonts w:ascii="ＭＳ 明朝" w:hAnsi="ＭＳ 明朝" w:hint="eastAsia"/>
          <w:color w:val="000000"/>
          <w:kern w:val="0"/>
          <w:szCs w:val="21"/>
          <w:fitText w:val="1680" w:id="632507910"/>
          <w:rPrChange w:id="98" w:author="德永　百花" w:date="2026-02-12T17:39:00Z">
            <w:rPr>
              <w:rFonts w:ascii="ＭＳ 明朝" w:hAnsi="ＭＳ 明朝" w:hint="eastAsia"/>
              <w:color w:val="000000"/>
              <w:kern w:val="0"/>
              <w:szCs w:val="21"/>
              <w:fitText w:val="1680" w:id="632507910"/>
            </w:rPr>
          </w:rPrChange>
        </w:rPr>
        <w:t>称</w:t>
      </w:r>
    </w:p>
    <w:p w14:paraId="0E0F73B8" w14:textId="77777777" w:rsidR="005F4729" w:rsidRPr="009D7945" w:rsidRDefault="005F4729" w:rsidP="005F4729">
      <w:pPr>
        <w:spacing w:line="360" w:lineRule="auto"/>
        <w:ind w:firstLine="3420"/>
        <w:jc w:val="left"/>
        <w:rPr>
          <w:rFonts w:ascii="ＭＳ 明朝" w:hAnsi="ＭＳ 明朝"/>
          <w:color w:val="000000"/>
          <w:szCs w:val="21"/>
          <w:rPrChange w:id="99" w:author="德永　百花" w:date="2026-02-12T17:39:00Z">
            <w:rPr>
              <w:rFonts w:ascii="ＭＳ 明朝" w:hAnsi="ＭＳ 明朝"/>
              <w:color w:val="000000"/>
              <w:szCs w:val="21"/>
            </w:rPr>
          </w:rPrChange>
        </w:rPr>
      </w:pPr>
      <w:r w:rsidRPr="009D7945">
        <w:rPr>
          <w:rFonts w:ascii="ＭＳ 明朝" w:hAnsi="ＭＳ 明朝" w:hint="eastAsia"/>
          <w:color w:val="000000"/>
          <w:spacing w:val="17"/>
          <w:kern w:val="0"/>
          <w:szCs w:val="21"/>
          <w:fitText w:val="1680" w:id="632507911"/>
          <w:rPrChange w:id="100" w:author="德永　百花" w:date="2026-02-12T17:39:00Z">
            <w:rPr>
              <w:rFonts w:ascii="ＭＳ 明朝" w:hAnsi="ＭＳ 明朝" w:hint="eastAsia"/>
              <w:color w:val="000000"/>
              <w:spacing w:val="17"/>
              <w:kern w:val="0"/>
              <w:szCs w:val="21"/>
              <w:fitText w:val="1680" w:id="632507911"/>
            </w:rPr>
          </w:rPrChange>
        </w:rPr>
        <w:t>代表者職・氏</w:t>
      </w:r>
      <w:r w:rsidRPr="009D7945">
        <w:rPr>
          <w:rFonts w:ascii="ＭＳ 明朝" w:hAnsi="ＭＳ 明朝" w:hint="eastAsia"/>
          <w:color w:val="000000"/>
          <w:spacing w:val="3"/>
          <w:kern w:val="0"/>
          <w:szCs w:val="21"/>
          <w:fitText w:val="1680" w:id="632507911"/>
          <w:rPrChange w:id="101" w:author="德永　百花" w:date="2026-02-12T17:39:00Z">
            <w:rPr>
              <w:rFonts w:ascii="ＭＳ 明朝" w:hAnsi="ＭＳ 明朝" w:hint="eastAsia"/>
              <w:color w:val="000000"/>
              <w:spacing w:val="3"/>
              <w:kern w:val="0"/>
              <w:szCs w:val="21"/>
              <w:fitText w:val="1680" w:id="632507911"/>
            </w:rPr>
          </w:rPrChange>
        </w:rPr>
        <w:t>名</w:t>
      </w:r>
      <w:r w:rsidRPr="009D7945">
        <w:rPr>
          <w:rFonts w:ascii="ＭＳ 明朝" w:hAnsi="ＭＳ 明朝" w:hint="eastAsia"/>
          <w:color w:val="000000"/>
          <w:kern w:val="0"/>
          <w:szCs w:val="21"/>
          <w:rPrChange w:id="102" w:author="德永　百花" w:date="2026-02-12T17:39:00Z">
            <w:rPr>
              <w:rFonts w:ascii="ＭＳ 明朝" w:hAnsi="ＭＳ 明朝" w:hint="eastAsia"/>
              <w:color w:val="000000"/>
              <w:kern w:val="0"/>
              <w:szCs w:val="21"/>
            </w:rPr>
          </w:rPrChange>
        </w:rPr>
        <w:t xml:space="preserve"> </w:t>
      </w:r>
    </w:p>
    <w:p w14:paraId="01D71B09" w14:textId="77777777" w:rsidR="005F4729" w:rsidRPr="009D7945" w:rsidRDefault="005F4729" w:rsidP="005F4729">
      <w:pPr>
        <w:spacing w:line="360" w:lineRule="auto"/>
        <w:ind w:firstLineChars="1600" w:firstLine="3360"/>
        <w:jc w:val="left"/>
        <w:rPr>
          <w:rFonts w:ascii="ＭＳ 明朝" w:hAnsi="ＭＳ 明朝"/>
          <w:color w:val="000000"/>
          <w:szCs w:val="21"/>
          <w:rPrChange w:id="103" w:author="德永　百花" w:date="2026-02-12T17:39:00Z">
            <w:rPr>
              <w:rFonts w:ascii="ＭＳ 明朝" w:hAnsi="ＭＳ 明朝"/>
              <w:color w:val="000000"/>
              <w:szCs w:val="21"/>
            </w:rPr>
          </w:rPrChange>
        </w:rPr>
      </w:pPr>
      <w:r w:rsidRPr="009D7945">
        <w:rPr>
          <w:rFonts w:ascii="ＭＳ 明朝" w:hAnsi="ＭＳ 明朝" w:hint="eastAsia"/>
          <w:color w:val="000000"/>
          <w:szCs w:val="21"/>
          <w:rPrChange w:id="104" w:author="德永　百花" w:date="2026-02-12T17:39:00Z">
            <w:rPr>
              <w:rFonts w:ascii="ＭＳ 明朝" w:hAnsi="ＭＳ 明朝" w:hint="eastAsia"/>
              <w:color w:val="000000"/>
              <w:szCs w:val="21"/>
            </w:rPr>
          </w:rPrChange>
        </w:rPr>
        <w:t>（代 理 人 氏 名）</w:t>
      </w:r>
      <w:r w:rsidRPr="009D7945">
        <w:rPr>
          <w:rFonts w:ascii="ＭＳ 明朝" w:hAnsi="ＭＳ 明朝" w:hint="eastAsia"/>
          <w:color w:val="000000"/>
          <w:spacing w:val="1"/>
          <w:szCs w:val="21"/>
          <w:rPrChange w:id="105" w:author="德永　百花" w:date="2026-02-12T17:39:00Z">
            <w:rPr>
              <w:rFonts w:ascii="ＭＳ 明朝" w:hAnsi="ＭＳ 明朝" w:hint="eastAsia"/>
              <w:color w:val="000000"/>
              <w:spacing w:val="1"/>
              <w:szCs w:val="21"/>
            </w:rPr>
          </w:rPrChange>
        </w:rPr>
        <w:t xml:space="preserve">　　　　　　　　　　　　　　　　　</w:t>
      </w:r>
      <w:r w:rsidRPr="009D7945">
        <w:rPr>
          <w:rFonts w:ascii="ＭＳ 明朝" w:hAnsi="ＭＳ 明朝" w:hint="eastAsia"/>
          <w:color w:val="000000"/>
          <w:kern w:val="0"/>
          <w:szCs w:val="21"/>
          <w:rPrChange w:id="106" w:author="德永　百花" w:date="2026-02-12T17:39:00Z">
            <w:rPr>
              <w:rFonts w:ascii="ＭＳ 明朝" w:hAnsi="ＭＳ 明朝" w:hint="eastAsia"/>
              <w:color w:val="000000"/>
              <w:kern w:val="0"/>
              <w:szCs w:val="21"/>
            </w:rPr>
          </w:rPrChange>
        </w:rPr>
        <w:fldChar w:fldCharType="begin"/>
      </w:r>
      <w:r w:rsidRPr="009D7945">
        <w:rPr>
          <w:rFonts w:ascii="ＭＳ 明朝" w:hAnsi="ＭＳ 明朝" w:hint="eastAsia"/>
          <w:color w:val="000000"/>
          <w:kern w:val="0"/>
          <w:szCs w:val="21"/>
          <w:rPrChange w:id="107" w:author="德永　百花" w:date="2026-02-12T17:39:00Z">
            <w:rPr>
              <w:rFonts w:ascii="ＭＳ 明朝" w:hAnsi="ＭＳ 明朝" w:hint="eastAsia"/>
              <w:color w:val="000000"/>
              <w:kern w:val="0"/>
              <w:szCs w:val="21"/>
            </w:rPr>
          </w:rPrChange>
        </w:rPr>
        <w:instrText xml:space="preserve"> eq \o\ac(○,</w:instrText>
      </w:r>
      <w:r w:rsidRPr="009D7945">
        <w:rPr>
          <w:rFonts w:ascii="ＭＳ 明朝" w:hAnsi="ＭＳ 明朝" w:hint="eastAsia"/>
          <w:color w:val="000000"/>
          <w:kern w:val="0"/>
          <w:position w:val="2"/>
          <w:szCs w:val="21"/>
          <w:rPrChange w:id="108" w:author="德永　百花" w:date="2026-02-12T17:39:00Z">
            <w:rPr>
              <w:rFonts w:ascii="ＭＳ 明朝" w:hAnsi="ＭＳ 明朝" w:hint="eastAsia"/>
              <w:color w:val="000000"/>
              <w:kern w:val="0"/>
              <w:position w:val="2"/>
              <w:szCs w:val="21"/>
            </w:rPr>
          </w:rPrChange>
        </w:rPr>
        <w:instrText>印</w:instrText>
      </w:r>
      <w:r w:rsidRPr="009D7945">
        <w:rPr>
          <w:rFonts w:ascii="ＭＳ 明朝" w:hAnsi="ＭＳ 明朝" w:hint="eastAsia"/>
          <w:color w:val="000000"/>
          <w:kern w:val="0"/>
          <w:szCs w:val="21"/>
          <w:rPrChange w:id="109" w:author="德永　百花" w:date="2026-02-12T17:39:00Z">
            <w:rPr>
              <w:rFonts w:ascii="ＭＳ 明朝" w:hAnsi="ＭＳ 明朝" w:hint="eastAsia"/>
              <w:color w:val="000000"/>
              <w:kern w:val="0"/>
              <w:szCs w:val="21"/>
            </w:rPr>
          </w:rPrChange>
        </w:rPr>
        <w:instrText>)</w:instrText>
      </w:r>
      <w:r w:rsidRPr="009D7945">
        <w:rPr>
          <w:rFonts w:ascii="ＭＳ 明朝" w:hAnsi="ＭＳ 明朝" w:hint="eastAsia"/>
          <w:color w:val="000000"/>
          <w:kern w:val="0"/>
          <w:szCs w:val="21"/>
          <w:rPrChange w:id="110" w:author="德永　百花" w:date="2026-02-12T17:39:00Z">
            <w:rPr>
              <w:rFonts w:ascii="ＭＳ 明朝" w:hAnsi="ＭＳ 明朝" w:hint="eastAsia"/>
              <w:color w:val="000000"/>
              <w:kern w:val="0"/>
              <w:szCs w:val="21"/>
            </w:rPr>
          </w:rPrChange>
        </w:rPr>
        <w:fldChar w:fldCharType="end"/>
      </w:r>
    </w:p>
    <w:p w14:paraId="3434DCCC" w14:textId="77777777" w:rsidR="005F4729" w:rsidRPr="009D7945" w:rsidRDefault="005F4729" w:rsidP="005F4729">
      <w:pPr>
        <w:jc w:val="left"/>
        <w:rPr>
          <w:rFonts w:ascii="ＭＳ 明朝" w:hAnsi="ＭＳ 明朝"/>
          <w:color w:val="000000"/>
          <w:szCs w:val="21"/>
          <w:rPrChange w:id="111" w:author="德永　百花" w:date="2026-02-12T17:39:00Z">
            <w:rPr>
              <w:rFonts w:ascii="ＭＳ 明朝" w:hAnsi="ＭＳ 明朝"/>
              <w:color w:val="000000"/>
              <w:szCs w:val="21"/>
            </w:rPr>
          </w:rPrChange>
        </w:rPr>
      </w:pPr>
    </w:p>
    <w:p w14:paraId="6B073E3F" w14:textId="77777777" w:rsidR="005F4729" w:rsidRPr="009D7945" w:rsidRDefault="005F4729" w:rsidP="005F4729">
      <w:pPr>
        <w:pStyle w:val="2"/>
        <w:ind w:left="420" w:hanging="420"/>
        <w:rPr>
          <w:rFonts w:ascii="ＭＳ 明朝" w:hAnsi="ＭＳ 明朝"/>
          <w:color w:val="000000"/>
          <w:sz w:val="21"/>
          <w:szCs w:val="21"/>
          <w:rPrChange w:id="112" w:author="德永　百花" w:date="2026-02-12T17:39:00Z">
            <w:rPr>
              <w:rFonts w:ascii="ＭＳ 明朝" w:hAnsi="ＭＳ 明朝"/>
              <w:color w:val="000000"/>
              <w:sz w:val="21"/>
              <w:szCs w:val="21"/>
            </w:rPr>
          </w:rPrChange>
        </w:rPr>
      </w:pPr>
      <w:r w:rsidRPr="009D7945">
        <w:rPr>
          <w:rFonts w:ascii="ＭＳ 明朝" w:hAnsi="ＭＳ 明朝" w:hint="eastAsia"/>
          <w:color w:val="000000"/>
          <w:sz w:val="21"/>
          <w:szCs w:val="21"/>
          <w:rPrChange w:id="113" w:author="德永　百花" w:date="2026-02-12T17:39:00Z">
            <w:rPr>
              <w:rFonts w:ascii="ＭＳ 明朝" w:hAnsi="ＭＳ 明朝" w:hint="eastAsia"/>
              <w:color w:val="000000"/>
              <w:sz w:val="21"/>
              <w:szCs w:val="21"/>
            </w:rPr>
          </w:rPrChange>
        </w:rPr>
        <w:t xml:space="preserve">　　　下記の金額で契約を締結したく、一般競争入札説明書、同競争入札心得及び契約書案の各条文並びに仕様書を承諾の上、入札いたします。</w:t>
      </w:r>
    </w:p>
    <w:p w14:paraId="0FEBFA50" w14:textId="77777777" w:rsidR="005F4729" w:rsidRPr="009D7945" w:rsidRDefault="005F4729" w:rsidP="005F4729">
      <w:pPr>
        <w:spacing w:line="20" w:lineRule="exact"/>
        <w:ind w:left="118"/>
        <w:rPr>
          <w:rFonts w:ascii="ＭＳ 明朝" w:hAnsi="ＭＳ 明朝"/>
          <w:color w:val="000000"/>
          <w:szCs w:val="21"/>
          <w:rPrChange w:id="114" w:author="德永　百花" w:date="2026-02-12T17:39:00Z">
            <w:rPr>
              <w:rFonts w:ascii="ＭＳ 明朝" w:hAnsi="ＭＳ 明朝"/>
              <w:color w:val="000000"/>
              <w:szCs w:val="21"/>
            </w:rPr>
          </w:rPrChange>
        </w:rPr>
      </w:pPr>
    </w:p>
    <w:p w14:paraId="6AEE999D" w14:textId="77777777" w:rsidR="005F4729" w:rsidRPr="009D7945" w:rsidRDefault="005F4729" w:rsidP="005F4729">
      <w:pPr>
        <w:jc w:val="left"/>
        <w:rPr>
          <w:rFonts w:ascii="ＭＳ 明朝" w:hAnsi="ＭＳ 明朝"/>
          <w:color w:val="000000"/>
          <w:szCs w:val="21"/>
          <w:rPrChange w:id="115" w:author="德永　百花" w:date="2026-02-12T17:39:00Z">
            <w:rPr>
              <w:rFonts w:ascii="ＭＳ 明朝" w:hAnsi="ＭＳ 明朝"/>
              <w:color w:val="000000"/>
              <w:szCs w:val="21"/>
            </w:rPr>
          </w:rPrChange>
        </w:rPr>
      </w:pPr>
    </w:p>
    <w:p w14:paraId="5E8811F9" w14:textId="77777777" w:rsidR="005F4729" w:rsidRPr="009D7945" w:rsidRDefault="005F4729" w:rsidP="005F4729">
      <w:pPr>
        <w:pStyle w:val="a4"/>
        <w:rPr>
          <w:color w:val="000000"/>
          <w:rPrChange w:id="116" w:author="德永　百花" w:date="2026-02-12T17:39:00Z">
            <w:rPr>
              <w:color w:val="000000"/>
            </w:rPr>
          </w:rPrChange>
        </w:rPr>
      </w:pPr>
      <w:r w:rsidRPr="009D7945">
        <w:rPr>
          <w:rFonts w:hint="eastAsia"/>
          <w:color w:val="000000"/>
          <w:rPrChange w:id="117" w:author="德永　百花" w:date="2026-02-12T17:39:00Z">
            <w:rPr>
              <w:rFonts w:hint="eastAsia"/>
              <w:color w:val="000000"/>
            </w:rPr>
          </w:rPrChange>
        </w:rPr>
        <w:t>記</w:t>
      </w:r>
    </w:p>
    <w:p w14:paraId="252653B4" w14:textId="68366BBB" w:rsidR="005F4729" w:rsidRPr="009D7945" w:rsidRDefault="005F4729" w:rsidP="005F4729">
      <w:pPr>
        <w:rPr>
          <w:color w:val="000000"/>
          <w:szCs w:val="21"/>
          <w:rPrChange w:id="118" w:author="德永　百花" w:date="2026-02-12T17:39:00Z">
            <w:rPr>
              <w:color w:val="000000"/>
              <w:szCs w:val="21"/>
            </w:rPr>
          </w:rPrChange>
        </w:rPr>
      </w:pPr>
    </w:p>
    <w:p w14:paraId="69754659" w14:textId="5912BE41" w:rsidR="005F4729" w:rsidRPr="009D7945" w:rsidRDefault="005F4729" w:rsidP="00E44DF0">
      <w:pPr>
        <w:ind w:left="525" w:hangingChars="250" w:hanging="525"/>
        <w:rPr>
          <w:rFonts w:ascii="ＭＳ 明朝" w:hAnsi="ＭＳ 明朝"/>
          <w:b/>
          <w:u w:val="single"/>
          <w:rPrChange w:id="119" w:author="德永　百花" w:date="2026-02-12T17:39:00Z">
            <w:rPr>
              <w:rFonts w:ascii="ＭＳ 明朝" w:hAnsi="ＭＳ 明朝"/>
              <w:b/>
              <w:u w:val="single"/>
            </w:rPr>
          </w:rPrChange>
        </w:rPr>
      </w:pPr>
      <w:r w:rsidRPr="009D7945">
        <w:rPr>
          <w:rFonts w:ascii="ＭＳ 明朝" w:hAnsi="ＭＳ 明朝" w:hint="eastAsia"/>
          <w:color w:val="000000"/>
          <w:szCs w:val="21"/>
          <w:rPrChange w:id="120" w:author="德永　百花" w:date="2026-02-12T17:39:00Z">
            <w:rPr>
              <w:rFonts w:ascii="ＭＳ 明朝" w:hAnsi="ＭＳ 明朝" w:hint="eastAsia"/>
              <w:color w:val="000000"/>
              <w:szCs w:val="21"/>
            </w:rPr>
          </w:rPrChange>
        </w:rPr>
        <w:t>件名：</w:t>
      </w:r>
      <w:r w:rsidR="00E44DF0" w:rsidRPr="009D7945">
        <w:rPr>
          <w:rFonts w:ascii="ＭＳ 明朝" w:hAnsi="ＭＳ 明朝" w:hint="eastAsia"/>
          <w:b/>
          <w:u w:val="single"/>
          <w:rPrChange w:id="121" w:author="德永　百花" w:date="2026-02-12T17:39:00Z">
            <w:rPr>
              <w:rFonts w:ascii="ＭＳ 明朝" w:hAnsi="ＭＳ 明朝" w:hint="eastAsia"/>
              <w:b/>
              <w:highlight w:val="yellow"/>
              <w:u w:val="single"/>
            </w:rPr>
          </w:rPrChange>
        </w:rPr>
        <w:t>令和８年度から令和10年度までにおける大阪国際がんセンターの医療用液化酸素、細胞凍結保存システム用液化窒素及び医療用ガスの購入(単価契約)</w:t>
      </w:r>
    </w:p>
    <w:p w14:paraId="3A0010FB" w14:textId="0B0CCCF7" w:rsidR="00D61AD1" w:rsidRPr="00947CE0" w:rsidRDefault="00D61AD1" w:rsidP="00D61AD1">
      <w:pPr>
        <w:ind w:left="525" w:hangingChars="250" w:hanging="525"/>
        <w:rPr>
          <w:rFonts w:ascii="ＭＳ 明朝" w:hAnsi="ＭＳ 明朝"/>
          <w:color w:val="000000"/>
        </w:rPr>
      </w:pPr>
      <w:r w:rsidRPr="009D7945">
        <w:rPr>
          <w:rFonts w:ascii="ＭＳ 明朝" w:hAnsi="ＭＳ 明朝"/>
          <w:noProof/>
          <w:color w:val="000000"/>
          <w:rPrChange w:id="122" w:author="德永　百花" w:date="2026-02-12T17:39:00Z">
            <w:rPr>
              <w:rFonts w:ascii="ＭＳ 明朝" w:hAnsi="ＭＳ 明朝"/>
              <w:noProof/>
              <w:color w:val="000000"/>
            </w:rPr>
          </w:rPrChange>
        </w:rPr>
        <mc:AlternateContent>
          <mc:Choice Requires="wps">
            <w:drawing>
              <wp:anchor distT="0" distB="0" distL="114300" distR="114300" simplePos="0" relativeHeight="251659264" behindDoc="0" locked="0" layoutInCell="1" allowOverlap="1" wp14:anchorId="354EE53A" wp14:editId="672D1C62">
                <wp:simplePos x="0" y="0"/>
                <wp:positionH relativeFrom="column">
                  <wp:posOffset>2808605</wp:posOffset>
                </wp:positionH>
                <wp:positionV relativeFrom="paragraph">
                  <wp:posOffset>46355</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left:0;text-align:left;margin-left:221.15pt;margin-top:3.65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2D236BBC"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0CEA13F8"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77777777"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625E4" w14:textId="77777777" w:rsidR="006B16B7" w:rsidRDefault="006B16B7">
      <w:r>
        <w:separator/>
      </w:r>
    </w:p>
  </w:endnote>
  <w:endnote w:type="continuationSeparator" w:id="0">
    <w:p w14:paraId="2B3A4F0B" w14:textId="77777777" w:rsidR="006B16B7" w:rsidRDefault="006B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01451" w14:textId="77777777" w:rsidR="006B16B7" w:rsidRDefault="006B16B7">
      <w:r>
        <w:separator/>
      </w:r>
    </w:p>
  </w:footnote>
  <w:footnote w:type="continuationSeparator" w:id="0">
    <w:p w14:paraId="1166AFE0" w14:textId="77777777" w:rsidR="006B16B7" w:rsidRDefault="006B16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中川　諒祐">
    <w15:presenceInfo w15:providerId="AD" w15:userId="S-1-5-21-2908804656-931610990-3650019351-36384"/>
  </w15:person>
  <w15:person w15:author="德永　百花">
    <w15:presenceInfo w15:providerId="AD" w15:userId="S-1-5-21-2908804656-931610990-3650019351-341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comments="0" w:insDel="0" w:formatting="0"/>
  <w:trackRevisions/>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E55FD"/>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57A88"/>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B5C77"/>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B16B7"/>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3E4E"/>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39B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D7945"/>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1AD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4DF0"/>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2B5D"/>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E55F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7BE93-D4A3-4CC4-AB38-3BC800EB9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3</cp:revision>
  <cp:lastPrinted>2020-02-18T01:16:00Z</cp:lastPrinted>
  <dcterms:created xsi:type="dcterms:W3CDTF">2026-02-12T05:43:00Z</dcterms:created>
  <dcterms:modified xsi:type="dcterms:W3CDTF">2026-02-12T08:40:00Z</dcterms:modified>
</cp:coreProperties>
</file>