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5CD7FA" w14:textId="68DF130C" w:rsidR="0059299E" w:rsidRPr="002F206E" w:rsidRDefault="00141BDF" w:rsidP="00AB19D4">
      <w:pPr>
        <w:spacing w:line="240" w:lineRule="exact"/>
        <w:ind w:right="240"/>
        <w:rPr>
          <w:rFonts w:ascii="ＭＳ 明朝" w:hAnsi="ＭＳ 明朝"/>
          <w:b/>
          <w:kern w:val="0"/>
          <w:sz w:val="22"/>
          <w:szCs w:val="22"/>
        </w:rPr>
      </w:pPr>
      <w:r w:rsidRPr="002F206E">
        <w:rPr>
          <w:rFonts w:ascii="ＭＳ 明朝" w:hAnsi="ＭＳ 明朝" w:hint="eastAsia"/>
          <w:b/>
          <w:kern w:val="0"/>
          <w:sz w:val="22"/>
          <w:szCs w:val="22"/>
        </w:rPr>
        <w:t>（</w:t>
      </w:r>
      <w:r w:rsidR="008D1ADD" w:rsidRPr="002F206E">
        <w:rPr>
          <w:rFonts w:ascii="ＭＳ 明朝" w:hAnsi="ＭＳ 明朝" w:hint="eastAsia"/>
          <w:b/>
          <w:kern w:val="0"/>
          <w:sz w:val="22"/>
          <w:szCs w:val="22"/>
        </w:rPr>
        <w:t>様式</w:t>
      </w:r>
      <w:del w:id="0" w:author="中川　諒祐" w:date="2026-02-12T14:45:00Z">
        <w:r w:rsidR="00403B80" w:rsidDel="002861D4">
          <w:rPr>
            <w:rFonts w:ascii="ＭＳ 明朝" w:hAnsi="ＭＳ 明朝" w:hint="eastAsia"/>
            <w:b/>
            <w:kern w:val="0"/>
            <w:sz w:val="22"/>
            <w:szCs w:val="22"/>
          </w:rPr>
          <w:delText>6</w:delText>
        </w:r>
      </w:del>
      <w:ins w:id="1" w:author="中川　諒祐" w:date="2026-02-12T14:45:00Z">
        <w:r w:rsidR="002861D4">
          <w:rPr>
            <w:rFonts w:ascii="ＭＳ 明朝" w:hAnsi="ＭＳ 明朝" w:hint="eastAsia"/>
            <w:b/>
            <w:kern w:val="0"/>
            <w:sz w:val="22"/>
            <w:szCs w:val="22"/>
          </w:rPr>
          <w:t>７</w:t>
        </w:r>
      </w:ins>
      <w:r w:rsidR="008D1ADD" w:rsidRPr="002F206E">
        <w:rPr>
          <w:rFonts w:ascii="ＭＳ 明朝" w:hAnsi="ＭＳ 明朝" w:hint="eastAsia"/>
          <w:b/>
          <w:kern w:val="0"/>
          <w:sz w:val="22"/>
          <w:szCs w:val="22"/>
        </w:rPr>
        <w:t>号</w:t>
      </w:r>
      <w:r w:rsidRPr="002F206E">
        <w:rPr>
          <w:rFonts w:ascii="ＭＳ 明朝" w:hAnsi="ＭＳ 明朝" w:hint="eastAsia"/>
          <w:b/>
          <w:kern w:val="0"/>
          <w:sz w:val="22"/>
          <w:szCs w:val="22"/>
        </w:rPr>
        <w:t>）</w:t>
      </w:r>
    </w:p>
    <w:p w14:paraId="00D64BE5" w14:textId="77777777" w:rsidR="00D37B58" w:rsidRPr="002F206E" w:rsidRDefault="00D37B58">
      <w:pPr>
        <w:rPr>
          <w:rFonts w:ascii="ＭＳ 明朝" w:hAnsi="ＭＳ 明朝"/>
        </w:rPr>
      </w:pPr>
    </w:p>
    <w:p w14:paraId="382A3AE7" w14:textId="77777777" w:rsidR="00D37B58" w:rsidRPr="002F206E" w:rsidRDefault="00D37B58">
      <w:pPr>
        <w:jc w:val="center"/>
        <w:rPr>
          <w:rFonts w:ascii="ＭＳ 明朝" w:hAnsi="ＭＳ 明朝"/>
          <w:sz w:val="36"/>
        </w:rPr>
      </w:pPr>
      <w:bookmarkStart w:id="2" w:name="_GoBack"/>
      <w:bookmarkEnd w:id="2"/>
      <w:r w:rsidRPr="002F206E">
        <w:rPr>
          <w:rFonts w:ascii="ＭＳ 明朝" w:hAnsi="ＭＳ 明朝" w:hint="eastAsia"/>
          <w:spacing w:val="367"/>
          <w:kern w:val="0"/>
          <w:sz w:val="28"/>
          <w:szCs w:val="72"/>
          <w:fitText w:val="2310" w:id="619988224"/>
        </w:rPr>
        <w:t>委任</w:t>
      </w:r>
      <w:r w:rsidRPr="002F206E">
        <w:rPr>
          <w:rFonts w:ascii="ＭＳ 明朝" w:hAnsi="ＭＳ 明朝" w:hint="eastAsia"/>
          <w:spacing w:val="1"/>
          <w:kern w:val="0"/>
          <w:sz w:val="28"/>
          <w:szCs w:val="72"/>
          <w:fitText w:val="2310" w:id="619988224"/>
        </w:rPr>
        <w:t>状</w:t>
      </w:r>
    </w:p>
    <w:p w14:paraId="472277ED" w14:textId="77777777" w:rsidR="00D37B58" w:rsidRPr="002F206E" w:rsidRDefault="00D37B58">
      <w:pPr>
        <w:rPr>
          <w:rFonts w:ascii="ＭＳ 明朝" w:hAnsi="ＭＳ 明朝"/>
        </w:rPr>
      </w:pPr>
    </w:p>
    <w:p w14:paraId="105F9365" w14:textId="77777777" w:rsidR="00D37B58" w:rsidRPr="002F206E" w:rsidRDefault="00274677">
      <w:pPr>
        <w:ind w:rightChars="100" w:right="21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CD422B" w:rsidRPr="002F206E">
        <w:rPr>
          <w:rFonts w:ascii="ＭＳ 明朝" w:hAnsi="ＭＳ 明朝" w:hint="eastAsia"/>
        </w:rPr>
        <w:t xml:space="preserve">　　</w:t>
      </w:r>
      <w:r w:rsidR="00D37B58" w:rsidRPr="002F206E">
        <w:rPr>
          <w:rFonts w:ascii="ＭＳ 明朝" w:hAnsi="ＭＳ 明朝" w:hint="eastAsia"/>
        </w:rPr>
        <w:t>年</w:t>
      </w:r>
      <w:r w:rsidR="00CD422B" w:rsidRPr="002F206E">
        <w:rPr>
          <w:rFonts w:ascii="ＭＳ 明朝" w:hAnsi="ＭＳ 明朝" w:hint="eastAsia"/>
        </w:rPr>
        <w:t xml:space="preserve">　　</w:t>
      </w:r>
      <w:r w:rsidR="00D37B58" w:rsidRPr="002F206E">
        <w:rPr>
          <w:rFonts w:ascii="ＭＳ 明朝" w:hAnsi="ＭＳ 明朝" w:hint="eastAsia"/>
        </w:rPr>
        <w:t>月</w:t>
      </w:r>
      <w:r w:rsidR="00CD422B" w:rsidRPr="002F206E">
        <w:rPr>
          <w:rFonts w:ascii="ＭＳ 明朝" w:hAnsi="ＭＳ 明朝" w:hint="eastAsia"/>
        </w:rPr>
        <w:t xml:space="preserve">　　</w:t>
      </w:r>
      <w:r w:rsidR="00D37B58" w:rsidRPr="002F206E">
        <w:rPr>
          <w:rFonts w:ascii="ＭＳ 明朝" w:hAnsi="ＭＳ 明朝" w:hint="eastAsia"/>
        </w:rPr>
        <w:t>日</w:t>
      </w:r>
    </w:p>
    <w:p w14:paraId="3DA64A6E" w14:textId="77777777" w:rsidR="00D37B58" w:rsidRPr="002F206E" w:rsidRDefault="00506BED">
      <w:pPr>
        <w:rPr>
          <w:rFonts w:ascii="ＭＳ 明朝" w:hAnsi="ＭＳ 明朝"/>
        </w:rPr>
      </w:pPr>
      <w:r w:rsidRPr="002F206E">
        <w:rPr>
          <w:rFonts w:ascii="ＭＳ 明朝" w:hAnsi="ＭＳ 明朝" w:hint="eastAsia"/>
        </w:rPr>
        <w:t>地方独立行政法人大阪府立病院機構</w:t>
      </w:r>
    </w:p>
    <w:p w14:paraId="2F823567" w14:textId="4C11C39C" w:rsidR="00046492" w:rsidRPr="002F206E" w:rsidRDefault="003F2C0D" w:rsidP="00506BED">
      <w:pPr>
        <w:spacing w:before="48" w:line="240" w:lineRule="exact"/>
        <w:ind w:right="1728"/>
        <w:rPr>
          <w:rFonts w:ascii="ＭＳ 明朝" w:hAnsi="ＭＳ 明朝"/>
          <w:sz w:val="24"/>
        </w:rPr>
      </w:pPr>
      <w:r w:rsidRPr="000E6678">
        <w:rPr>
          <w:rFonts w:ascii="ＭＳ 明朝" w:hAnsi="ＭＳ 明朝" w:hint="eastAsia"/>
          <w:szCs w:val="21"/>
        </w:rPr>
        <w:t>大阪国際がん</w:t>
      </w:r>
      <w:r>
        <w:rPr>
          <w:rFonts w:ascii="ＭＳ 明朝" w:hAnsi="ＭＳ 明朝" w:hint="eastAsia"/>
          <w:szCs w:val="21"/>
        </w:rPr>
        <w:t>セ</w:t>
      </w:r>
      <w:r w:rsidRPr="000E6678">
        <w:rPr>
          <w:rFonts w:ascii="ＭＳ 明朝" w:hAnsi="ＭＳ 明朝" w:hint="eastAsia"/>
          <w:szCs w:val="21"/>
        </w:rPr>
        <w:t>ンター総長</w:t>
      </w:r>
      <w:r w:rsidR="00046492" w:rsidRPr="002F206E">
        <w:rPr>
          <w:rFonts w:ascii="ＭＳ 明朝" w:hAnsi="ＭＳ 明朝" w:hint="eastAsia"/>
          <w:sz w:val="24"/>
        </w:rPr>
        <w:t xml:space="preserve">　　</w:t>
      </w:r>
      <w:r w:rsidR="00046492" w:rsidRPr="00792A41">
        <w:rPr>
          <w:rFonts w:ascii="ＭＳ 明朝" w:hAnsi="ＭＳ 明朝" w:hint="eastAsia"/>
          <w:szCs w:val="21"/>
        </w:rPr>
        <w:t>様</w:t>
      </w:r>
    </w:p>
    <w:p w14:paraId="31478949" w14:textId="77777777" w:rsidR="00D37B58" w:rsidRPr="002F206E" w:rsidRDefault="00D37B58">
      <w:pPr>
        <w:rPr>
          <w:rFonts w:ascii="ＭＳ 明朝" w:hAnsi="ＭＳ 明朝"/>
        </w:rPr>
      </w:pPr>
    </w:p>
    <w:p w14:paraId="206A7955" w14:textId="77777777" w:rsidR="00D37B58" w:rsidRPr="002F206E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spacing w:val="210"/>
          <w:kern w:val="0"/>
          <w:fitText w:val="1470" w:id="-2115323904"/>
        </w:rPr>
        <w:t>所在</w:t>
      </w:r>
      <w:r w:rsidRPr="002F206E">
        <w:rPr>
          <w:rFonts w:ascii="ＭＳ 明朝" w:hAnsi="ＭＳ 明朝" w:hint="eastAsia"/>
          <w:kern w:val="0"/>
          <w:fitText w:val="1470" w:id="-2115323904"/>
        </w:rPr>
        <w:t>地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　　　</w:t>
      </w:r>
    </w:p>
    <w:p w14:paraId="2FBD741E" w14:textId="77777777" w:rsidR="00D37B58" w:rsidRPr="002F206E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14:paraId="121C6C42" w14:textId="77777777" w:rsidR="00D37B58" w:rsidRPr="002F206E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spacing w:val="21"/>
          <w:kern w:val="0"/>
          <w:fitText w:val="1470" w:id="-2115323903"/>
        </w:rPr>
        <w:t>商号又は名</w:t>
      </w:r>
      <w:r w:rsidRPr="002F206E">
        <w:rPr>
          <w:rFonts w:ascii="ＭＳ 明朝" w:hAnsi="ＭＳ 明朝" w:hint="eastAsia"/>
          <w:kern w:val="0"/>
          <w:fitText w:val="1470" w:id="-2115323903"/>
        </w:rPr>
        <w:t>称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　　　</w:t>
      </w:r>
    </w:p>
    <w:p w14:paraId="6771CCC8" w14:textId="77777777" w:rsidR="00D37B58" w:rsidRPr="002F206E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14:paraId="13CA0653" w14:textId="77777777" w:rsidR="00D37B58" w:rsidRPr="002F206E" w:rsidRDefault="00D37B58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kern w:val="0"/>
          <w:fitText w:val="1470" w:id="-2115323902"/>
        </w:rPr>
        <w:t>代表者職・氏名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</w:t>
      </w:r>
      <w:r w:rsidRPr="002F206E">
        <w:rPr>
          <w:rFonts w:ascii="ＭＳ 明朝" w:hAnsi="ＭＳ 明朝" w:hint="eastAsia"/>
        </w:rPr>
        <w:tab/>
      </w:r>
      <w:r w:rsidR="00083EE5" w:rsidRPr="002F206E">
        <w:rPr>
          <w:rFonts w:ascii="ＭＳ 明朝" w:hAnsi="ＭＳ 明朝" w:hint="eastAsia"/>
          <w:kern w:val="0"/>
          <w:szCs w:val="21"/>
        </w:rPr>
        <w:fldChar w:fldCharType="begin"/>
      </w:r>
      <w:r w:rsidR="00083EE5" w:rsidRPr="002F206E">
        <w:rPr>
          <w:rFonts w:ascii="ＭＳ 明朝" w:hAnsi="ＭＳ 明朝" w:hint="eastAsia"/>
          <w:kern w:val="0"/>
          <w:szCs w:val="21"/>
        </w:rPr>
        <w:instrText xml:space="preserve"> eq \o\ac(○,</w:instrText>
      </w:r>
      <w:r w:rsidR="00083EE5" w:rsidRPr="002F206E">
        <w:rPr>
          <w:rFonts w:ascii="ＭＳ 明朝" w:hAnsi="ＭＳ 明朝" w:hint="eastAsia"/>
          <w:kern w:val="0"/>
          <w:position w:val="2"/>
          <w:sz w:val="14"/>
          <w:szCs w:val="21"/>
        </w:rPr>
        <w:instrText>印</w:instrText>
      </w:r>
      <w:r w:rsidR="00083EE5" w:rsidRPr="002F206E">
        <w:rPr>
          <w:rFonts w:ascii="ＭＳ 明朝" w:hAnsi="ＭＳ 明朝" w:hint="eastAsia"/>
          <w:kern w:val="0"/>
          <w:szCs w:val="21"/>
        </w:rPr>
        <w:instrText>)</w:instrText>
      </w:r>
      <w:r w:rsidR="00083EE5" w:rsidRPr="002F206E">
        <w:rPr>
          <w:rFonts w:ascii="ＭＳ 明朝" w:hAnsi="ＭＳ 明朝" w:hint="eastAsia"/>
          <w:kern w:val="0"/>
          <w:szCs w:val="21"/>
        </w:rPr>
        <w:fldChar w:fldCharType="end"/>
      </w:r>
    </w:p>
    <w:p w14:paraId="486166AF" w14:textId="77777777" w:rsidR="00D37B58" w:rsidRPr="002F206E" w:rsidRDefault="00D37B58">
      <w:pPr>
        <w:rPr>
          <w:rFonts w:ascii="ＭＳ 明朝" w:hAnsi="ＭＳ 明朝"/>
        </w:rPr>
      </w:pPr>
    </w:p>
    <w:p w14:paraId="5BAD1AD1" w14:textId="77777777" w:rsidR="00D37B58" w:rsidRPr="002F206E" w:rsidRDefault="00D37B58">
      <w:pPr>
        <w:rPr>
          <w:rFonts w:ascii="ＭＳ 明朝" w:hAnsi="ＭＳ 明朝"/>
        </w:rPr>
      </w:pPr>
    </w:p>
    <w:p w14:paraId="1AEABC90" w14:textId="77777777" w:rsidR="00D37B58" w:rsidRPr="002F206E" w:rsidRDefault="004128F9" w:rsidP="000B1E12">
      <w:pPr>
        <w:ind w:rightChars="20" w:right="42" w:firstLineChars="100" w:firstLine="210"/>
        <w:rPr>
          <w:rFonts w:ascii="ＭＳ 明朝" w:hAnsi="ＭＳ 明朝"/>
        </w:rPr>
      </w:pPr>
      <w:r w:rsidRPr="002F206E">
        <w:rPr>
          <w:rFonts w:ascii="ＭＳ 明朝" w:hAnsi="ＭＳ 明朝" w:hint="eastAsia"/>
        </w:rPr>
        <w:t>私は</w:t>
      </w:r>
      <w:r w:rsidR="00D37B58" w:rsidRPr="002F206E">
        <w:rPr>
          <w:rFonts w:ascii="ＭＳ 明朝" w:hAnsi="ＭＳ 明朝" w:hint="eastAsia"/>
        </w:rPr>
        <w:t xml:space="preserve"> </w:t>
      </w:r>
      <w:r w:rsidR="00D37B58" w:rsidRPr="002F206E">
        <w:rPr>
          <w:rFonts w:ascii="ＭＳ 明朝" w:hAnsi="ＭＳ 明朝" w:hint="eastAsia"/>
          <w:szCs w:val="21"/>
          <w:u w:val="single"/>
        </w:rPr>
        <w:t xml:space="preserve">　　　　　　　　　　　　　　</w:t>
      </w:r>
      <w:r w:rsidR="00D37B58" w:rsidRPr="002F206E">
        <w:rPr>
          <w:rFonts w:ascii="ＭＳ 明朝" w:hAnsi="ＭＳ 明朝" w:hint="eastAsia"/>
          <w:szCs w:val="21"/>
        </w:rPr>
        <w:t xml:space="preserve"> </w:t>
      </w:r>
      <w:r w:rsidR="009622FE" w:rsidRPr="002F206E">
        <w:rPr>
          <w:rFonts w:ascii="ＭＳ 明朝" w:hAnsi="ＭＳ 明朝" w:hint="eastAsia"/>
        </w:rPr>
        <w:t>を代理人と定め</w:t>
      </w:r>
      <w:r w:rsidR="00AC61FB" w:rsidRPr="002F206E">
        <w:rPr>
          <w:rFonts w:ascii="ＭＳ 明朝" w:hAnsi="ＭＳ 明朝" w:hint="eastAsia"/>
        </w:rPr>
        <w:t>、</w:t>
      </w:r>
      <w:r w:rsidR="009622FE" w:rsidRPr="002F206E">
        <w:rPr>
          <w:rFonts w:ascii="ＭＳ 明朝" w:hAnsi="ＭＳ 明朝" w:hint="eastAsia"/>
        </w:rPr>
        <w:t>下記業務</w:t>
      </w:r>
      <w:r w:rsidR="00D37B58" w:rsidRPr="002F206E">
        <w:rPr>
          <w:rFonts w:ascii="ＭＳ 明朝" w:hAnsi="ＭＳ 明朝" w:hint="eastAsia"/>
        </w:rPr>
        <w:t>に</w:t>
      </w:r>
      <w:r w:rsidR="008D1ADD" w:rsidRPr="002F206E">
        <w:rPr>
          <w:rFonts w:ascii="ＭＳ 明朝" w:hAnsi="ＭＳ 明朝" w:hint="eastAsia"/>
        </w:rPr>
        <w:t>係る一般競争入札において、入札を行う権限を</w:t>
      </w:r>
      <w:r w:rsidR="009622FE" w:rsidRPr="002F206E">
        <w:rPr>
          <w:rFonts w:ascii="ＭＳ 明朝" w:hAnsi="ＭＳ 明朝" w:hint="eastAsia"/>
        </w:rPr>
        <w:t>委任いたします。</w:t>
      </w:r>
    </w:p>
    <w:p w14:paraId="3A50A4B9" w14:textId="77777777" w:rsidR="00D37B58" w:rsidRPr="002F206E" w:rsidRDefault="00D37B58">
      <w:pPr>
        <w:rPr>
          <w:rFonts w:ascii="ＭＳ 明朝" w:hAnsi="ＭＳ 明朝"/>
        </w:rPr>
      </w:pPr>
    </w:p>
    <w:p w14:paraId="42CC20D4" w14:textId="77777777" w:rsidR="00D37B58" w:rsidRPr="002F206E" w:rsidRDefault="00D37B58">
      <w:pPr>
        <w:pStyle w:val="a4"/>
        <w:rPr>
          <w:rFonts w:ascii="ＭＳ 明朝" w:eastAsia="ＭＳ 明朝" w:hAnsi="ＭＳ 明朝"/>
        </w:rPr>
      </w:pPr>
      <w:r w:rsidRPr="002F206E">
        <w:rPr>
          <w:rFonts w:ascii="ＭＳ 明朝" w:eastAsia="ＭＳ 明朝" w:hAnsi="ＭＳ 明朝" w:hint="eastAsia"/>
        </w:rPr>
        <w:t>記</w:t>
      </w:r>
    </w:p>
    <w:p w14:paraId="2C1433C4" w14:textId="77777777" w:rsidR="009622FE" w:rsidRPr="002F206E" w:rsidRDefault="009622FE" w:rsidP="009622FE">
      <w:pPr>
        <w:tabs>
          <w:tab w:val="left" w:pos="2730"/>
        </w:tabs>
        <w:rPr>
          <w:rFonts w:ascii="ＭＳ 明朝" w:hAnsi="ＭＳ 明朝"/>
          <w:kern w:val="0"/>
        </w:rPr>
      </w:pPr>
    </w:p>
    <w:p w14:paraId="02FE4B9A" w14:textId="2BF15C62" w:rsidR="00660E42" w:rsidRPr="00B627D8" w:rsidRDefault="0034384F" w:rsidP="00E438F3">
      <w:pPr>
        <w:ind w:left="735" w:hangingChars="350" w:hanging="735"/>
        <w:rPr>
          <w:rFonts w:ascii="ＭＳ 明朝" w:hAnsi="ＭＳ 明朝"/>
          <w:b/>
          <w:u w:val="single"/>
          <w:rPrChange w:id="3" w:author="德永　百花" w:date="2026-02-12T17:40:00Z">
            <w:rPr>
              <w:rFonts w:ascii="ＭＳ 明朝" w:hAnsi="ＭＳ 明朝"/>
              <w:b/>
              <w:u w:val="single"/>
            </w:rPr>
          </w:rPrChange>
        </w:rPr>
      </w:pPr>
      <w:r w:rsidRPr="002F206E">
        <w:rPr>
          <w:rFonts w:ascii="ＭＳ 明朝" w:hAnsi="ＭＳ 明朝" w:hint="eastAsia"/>
        </w:rPr>
        <w:t>件　名</w:t>
      </w:r>
      <w:r w:rsidR="00F06515" w:rsidRPr="00B627D8">
        <w:rPr>
          <w:rFonts w:ascii="ＭＳ 明朝" w:hAnsi="ＭＳ 明朝" w:hint="eastAsia"/>
          <w:rPrChange w:id="4" w:author="德永　百花" w:date="2026-02-12T17:40:00Z">
            <w:rPr>
              <w:rFonts w:ascii="ＭＳ 明朝" w:hAnsi="ＭＳ 明朝" w:hint="eastAsia"/>
            </w:rPr>
          </w:rPrChange>
        </w:rPr>
        <w:t>：</w:t>
      </w:r>
      <w:r w:rsidR="00E438F3" w:rsidRPr="00B627D8">
        <w:rPr>
          <w:rFonts w:ascii="ＭＳ 明朝" w:hAnsi="ＭＳ 明朝" w:hint="eastAsia"/>
          <w:b/>
          <w:u w:val="single"/>
          <w:rPrChange w:id="5" w:author="德永　百花" w:date="2026-02-12T17:40:00Z">
            <w:rPr>
              <w:rFonts w:ascii="ＭＳ 明朝" w:hAnsi="ＭＳ 明朝" w:hint="eastAsia"/>
              <w:b/>
              <w:highlight w:val="yellow"/>
              <w:u w:val="single"/>
            </w:rPr>
          </w:rPrChange>
        </w:rPr>
        <w:t>令和８年度から令和10年度までにおける大阪国際がんセンターの医療用液化酸素、細胞凍結保存システム用液化窒素及び医療用ガスの購入(単価契約)</w:t>
      </w:r>
      <w:r w:rsidR="00660E42" w:rsidRPr="00B627D8">
        <w:rPr>
          <w:rFonts w:ascii="ＭＳ 明朝" w:hAnsi="ＭＳ 明朝" w:hint="eastAsia"/>
          <w:rPrChange w:id="6" w:author="德永　百花" w:date="2026-02-12T17:40:00Z">
            <w:rPr>
              <w:rFonts w:ascii="ＭＳ 明朝" w:hAnsi="ＭＳ 明朝" w:hint="eastAsia"/>
            </w:rPr>
          </w:rPrChange>
        </w:rPr>
        <w:t xml:space="preserve">　　　　　　　　　　　　　　　</w:t>
      </w:r>
    </w:p>
    <w:p w14:paraId="70A704C5" w14:textId="77777777" w:rsidR="00660E42" w:rsidRPr="00B627D8" w:rsidRDefault="00BB3448" w:rsidP="00660E42">
      <w:pPr>
        <w:tabs>
          <w:tab w:val="left" w:pos="7770"/>
        </w:tabs>
        <w:spacing w:line="240" w:lineRule="atLeast"/>
        <w:ind w:leftChars="410" w:left="861" w:firstLineChars="1132" w:firstLine="2377"/>
        <w:rPr>
          <w:rFonts w:ascii="ＭＳ 明朝" w:hAnsi="ＭＳ 明朝"/>
          <w:sz w:val="16"/>
          <w:szCs w:val="16"/>
          <w:rPrChange w:id="7" w:author="德永　百花" w:date="2026-02-12T17:40:00Z">
            <w:rPr>
              <w:rFonts w:ascii="ＭＳ 明朝" w:hAnsi="ＭＳ 明朝"/>
              <w:sz w:val="16"/>
              <w:szCs w:val="16"/>
            </w:rPr>
          </w:rPrChange>
        </w:rPr>
      </w:pPr>
      <w:r w:rsidRPr="00B627D8">
        <w:rPr>
          <w:rFonts w:ascii="ＭＳ 明朝" w:hAnsi="ＭＳ 明朝"/>
          <w:noProof/>
          <w:rPrChange w:id="8" w:author="德永　百花" w:date="2026-02-12T17:40:00Z">
            <w:rPr>
              <w:rFonts w:ascii="ＭＳ 明朝" w:hAnsi="ＭＳ 明朝"/>
              <w:noProof/>
            </w:rPr>
          </w:rPrChange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16D27A37" wp14:editId="23A7603B">
                <wp:simplePos x="0" y="0"/>
                <wp:positionH relativeFrom="column">
                  <wp:posOffset>2057400</wp:posOffset>
                </wp:positionH>
                <wp:positionV relativeFrom="paragraph">
                  <wp:posOffset>190500</wp:posOffset>
                </wp:positionV>
                <wp:extent cx="1762125" cy="1628775"/>
                <wp:effectExtent l="13335" t="5080" r="5715" b="13970"/>
                <wp:wrapNone/>
                <wp:docPr id="8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2125" cy="1628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rect w14:anchorId="2D53CDBF" id="Rectangle 5" o:spid="_x0000_s1026" style="position:absolute;left:0;text-align:left;margin-left:162pt;margin-top:15pt;width:138.75pt;height:128.2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">
                <v:stroke dashstyle="dash"/>
                <v:textbox inset="5.85pt,.7pt,5.85pt,.7pt"/>
              </v:rect>
            </w:pict>
          </mc:Fallback>
        </mc:AlternateContent>
      </w:r>
      <w:r w:rsidR="00660E42" w:rsidRPr="00B627D8">
        <w:rPr>
          <w:rFonts w:ascii="ＭＳ 明朝" w:hAnsi="ＭＳ 明朝" w:hint="eastAsia"/>
          <w:sz w:val="16"/>
          <w:szCs w:val="16"/>
          <w:rPrChange w:id="9" w:author="德永　百花" w:date="2026-02-12T17:40:00Z">
            <w:rPr>
              <w:rFonts w:ascii="ＭＳ 明朝" w:hAnsi="ＭＳ 明朝" w:hint="eastAsia"/>
              <w:sz w:val="16"/>
              <w:szCs w:val="16"/>
            </w:rPr>
          </w:rPrChange>
        </w:rPr>
        <w:t>（代理人使用印）</w:t>
      </w:r>
    </w:p>
    <w:p w14:paraId="526EF1C1" w14:textId="77777777" w:rsidR="00D37B58" w:rsidRPr="00B627D8" w:rsidRDefault="00D37B58" w:rsidP="00660E42">
      <w:pPr>
        <w:tabs>
          <w:tab w:val="left" w:pos="420"/>
          <w:tab w:val="left" w:pos="2730"/>
        </w:tabs>
        <w:spacing w:line="240" w:lineRule="atLeast"/>
        <w:rPr>
          <w:rFonts w:ascii="ＭＳ 明朝" w:hAnsi="ＭＳ 明朝"/>
          <w:rPrChange w:id="10" w:author="德永　百花" w:date="2026-02-12T17:40:00Z">
            <w:rPr>
              <w:rFonts w:ascii="ＭＳ 明朝" w:hAnsi="ＭＳ 明朝"/>
            </w:rPr>
          </w:rPrChange>
        </w:rPr>
      </w:pPr>
    </w:p>
    <w:p w14:paraId="053D5128" w14:textId="77777777" w:rsidR="00D37B58" w:rsidRPr="00B627D8" w:rsidRDefault="00D37B58">
      <w:pPr>
        <w:rPr>
          <w:rFonts w:ascii="ＭＳ 明朝" w:hAnsi="ＭＳ 明朝"/>
          <w:rPrChange w:id="11" w:author="德永　百花" w:date="2026-02-12T17:40:00Z">
            <w:rPr>
              <w:rFonts w:ascii="ＭＳ 明朝" w:hAnsi="ＭＳ 明朝"/>
            </w:rPr>
          </w:rPrChange>
        </w:rPr>
      </w:pPr>
    </w:p>
    <w:p w14:paraId="1C5F2F6B" w14:textId="77777777" w:rsidR="00D37B58" w:rsidRPr="00B627D8" w:rsidRDefault="00D37B58">
      <w:pPr>
        <w:rPr>
          <w:rFonts w:ascii="ＭＳ 明朝" w:hAnsi="ＭＳ 明朝"/>
          <w:rPrChange w:id="12" w:author="德永　百花" w:date="2026-02-12T17:40:00Z">
            <w:rPr>
              <w:rFonts w:ascii="ＭＳ 明朝" w:hAnsi="ＭＳ 明朝"/>
            </w:rPr>
          </w:rPrChange>
        </w:rPr>
      </w:pPr>
    </w:p>
    <w:p w14:paraId="0AAAE514" w14:textId="77777777" w:rsidR="00D37B58" w:rsidRPr="00B627D8" w:rsidRDefault="00D37B58">
      <w:pPr>
        <w:rPr>
          <w:rFonts w:ascii="ＭＳ 明朝" w:hAnsi="ＭＳ 明朝"/>
          <w:rPrChange w:id="13" w:author="德永　百花" w:date="2026-02-12T17:40:00Z">
            <w:rPr>
              <w:rFonts w:ascii="ＭＳ 明朝" w:hAnsi="ＭＳ 明朝"/>
            </w:rPr>
          </w:rPrChange>
        </w:rPr>
      </w:pPr>
    </w:p>
    <w:p w14:paraId="5922F580" w14:textId="77777777" w:rsidR="00D37B58" w:rsidRPr="00B627D8" w:rsidRDefault="00D37B58">
      <w:pPr>
        <w:rPr>
          <w:rFonts w:ascii="ＭＳ 明朝" w:hAnsi="ＭＳ 明朝"/>
          <w:rPrChange w:id="14" w:author="德永　百花" w:date="2026-02-12T17:40:00Z">
            <w:rPr>
              <w:rFonts w:ascii="ＭＳ 明朝" w:hAnsi="ＭＳ 明朝"/>
            </w:rPr>
          </w:rPrChange>
        </w:rPr>
      </w:pPr>
    </w:p>
    <w:p w14:paraId="2D31030C" w14:textId="77777777" w:rsidR="00D37B58" w:rsidRPr="00B627D8" w:rsidRDefault="00D37B58">
      <w:pPr>
        <w:rPr>
          <w:rFonts w:ascii="ＭＳ 明朝" w:hAnsi="ＭＳ 明朝"/>
          <w:rPrChange w:id="15" w:author="德永　百花" w:date="2026-02-12T17:40:00Z">
            <w:rPr>
              <w:rFonts w:ascii="ＭＳ 明朝" w:hAnsi="ＭＳ 明朝"/>
            </w:rPr>
          </w:rPrChange>
        </w:rPr>
      </w:pPr>
    </w:p>
    <w:p w14:paraId="4C4EAB24" w14:textId="77777777" w:rsidR="00D37B58" w:rsidRPr="00B627D8" w:rsidRDefault="00D37B58">
      <w:pPr>
        <w:rPr>
          <w:rFonts w:ascii="ＭＳ 明朝" w:hAnsi="ＭＳ 明朝"/>
          <w:rPrChange w:id="16" w:author="德永　百花" w:date="2026-02-12T17:40:00Z">
            <w:rPr>
              <w:rFonts w:ascii="ＭＳ 明朝" w:hAnsi="ＭＳ 明朝"/>
            </w:rPr>
          </w:rPrChange>
        </w:rPr>
      </w:pPr>
    </w:p>
    <w:p w14:paraId="01085E5F" w14:textId="01940893" w:rsidR="00AB0BDF" w:rsidRPr="00B627D8" w:rsidRDefault="004128F9" w:rsidP="00CB0B1B">
      <w:pPr>
        <w:spacing w:line="240" w:lineRule="exact"/>
        <w:ind w:right="240"/>
        <w:rPr>
          <w:rFonts w:ascii="ＭＳ 明朝" w:hAnsi="ＭＳ 明朝"/>
          <w:b/>
          <w:kern w:val="0"/>
          <w:sz w:val="22"/>
          <w:szCs w:val="22"/>
          <w:rPrChange w:id="17" w:author="德永　百花" w:date="2026-02-12T17:40:00Z">
            <w:rPr>
              <w:rFonts w:ascii="ＭＳ 明朝" w:hAnsi="ＭＳ 明朝"/>
              <w:b/>
              <w:kern w:val="0"/>
              <w:sz w:val="22"/>
              <w:szCs w:val="22"/>
            </w:rPr>
          </w:rPrChange>
        </w:rPr>
      </w:pPr>
      <w:r w:rsidRPr="00B627D8">
        <w:rPr>
          <w:rFonts w:ascii="ＭＳ 明朝" w:hAnsi="ＭＳ 明朝"/>
          <w:b/>
          <w:kern w:val="0"/>
          <w:sz w:val="22"/>
          <w:szCs w:val="22"/>
          <w:rPrChange w:id="18" w:author="德永　百花" w:date="2026-02-12T17:40:00Z">
            <w:rPr>
              <w:rFonts w:ascii="ＭＳ 明朝" w:hAnsi="ＭＳ 明朝"/>
              <w:b/>
              <w:kern w:val="0"/>
              <w:sz w:val="22"/>
              <w:szCs w:val="22"/>
            </w:rPr>
          </w:rPrChange>
        </w:rPr>
        <w:br w:type="page"/>
      </w:r>
      <w:r w:rsidR="00BB3448" w:rsidRPr="00B627D8">
        <w:rPr>
          <w:rFonts w:ascii="ＭＳ 明朝" w:hAnsi="ＭＳ 明朝"/>
          <w:b/>
          <w:noProof/>
          <w:kern w:val="0"/>
          <w:sz w:val="22"/>
          <w:szCs w:val="22"/>
          <w:rPrChange w:id="19" w:author="德永　百花" w:date="2026-02-12T17:40:00Z">
            <w:rPr>
              <w:rFonts w:ascii="ＭＳ 明朝" w:hAnsi="ＭＳ 明朝"/>
              <w:b/>
              <w:noProof/>
              <w:kern w:val="0"/>
              <w:sz w:val="22"/>
              <w:szCs w:val="22"/>
            </w:rPr>
          </w:rPrChange>
        </w:rPr>
        <w:lastRenderedPageBreak/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7237F83" wp14:editId="57DFBAC0">
                <wp:simplePos x="0" y="0"/>
                <wp:positionH relativeFrom="column">
                  <wp:posOffset>-22860</wp:posOffset>
                </wp:positionH>
                <wp:positionV relativeFrom="paragraph">
                  <wp:posOffset>-307975</wp:posOffset>
                </wp:positionV>
                <wp:extent cx="2257425" cy="228600"/>
                <wp:effectExtent l="9525" t="9525" r="9525" b="9525"/>
                <wp:wrapNone/>
                <wp:docPr id="7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74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A765F0" w14:textId="77777777" w:rsidR="00AB0BDF" w:rsidRDefault="00AB0BDF" w:rsidP="00AB0BDF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</w:t>
                            </w:r>
                            <w:r w:rsidR="008B27AF">
                              <w:rPr>
                                <w:rFonts w:hint="eastAsia"/>
                              </w:rPr>
                              <w:t>委任状</w:t>
                            </w:r>
                            <w:r>
                              <w:rPr>
                                <w:rFonts w:hint="eastAsia"/>
                              </w:rPr>
                              <w:t>記入例）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7237F83"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left:0;text-align:left;margin-left:-1.8pt;margin-top:-24.25pt;width:177.75pt;height:1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">
                <v:textbox inset="5.85pt,.7pt,5.85pt,.7pt">
                  <w:txbxContent>
                    <w:p w14:paraId="5DA765F0" w14:textId="77777777" w:rsidR="00AB0BDF" w:rsidRDefault="00AB0BDF" w:rsidP="00AB0BDF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（</w:t>
                      </w:r>
                      <w:r w:rsidR="008B27AF">
                        <w:rPr>
                          <w:rFonts w:hint="eastAsia"/>
                        </w:rPr>
                        <w:t>委任状</w:t>
                      </w:r>
                      <w:r>
                        <w:rPr>
                          <w:rFonts w:hint="eastAsia"/>
                        </w:rPr>
                        <w:t>記入例）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B627D8">
        <w:rPr>
          <w:rFonts w:ascii="ＭＳ 明朝" w:hAnsi="ＭＳ 明朝" w:hint="eastAsia"/>
          <w:b/>
          <w:kern w:val="0"/>
          <w:sz w:val="22"/>
          <w:szCs w:val="22"/>
          <w:rPrChange w:id="20" w:author="德永　百花" w:date="2026-02-12T17:40:00Z">
            <w:rPr>
              <w:rFonts w:ascii="ＭＳ 明朝" w:hAnsi="ＭＳ 明朝" w:hint="eastAsia"/>
              <w:b/>
              <w:kern w:val="0"/>
              <w:sz w:val="22"/>
              <w:szCs w:val="22"/>
            </w:rPr>
          </w:rPrChange>
        </w:rPr>
        <w:t>（</w:t>
      </w:r>
      <w:r w:rsidR="00CB0B1B" w:rsidRPr="00B627D8">
        <w:rPr>
          <w:rFonts w:ascii="ＭＳ 明朝" w:hAnsi="ＭＳ 明朝" w:hint="eastAsia"/>
          <w:b/>
          <w:kern w:val="0"/>
          <w:sz w:val="22"/>
          <w:szCs w:val="22"/>
          <w:rPrChange w:id="21" w:author="德永　百花" w:date="2026-02-12T17:40:00Z">
            <w:rPr>
              <w:rFonts w:ascii="ＭＳ 明朝" w:hAnsi="ＭＳ 明朝" w:hint="eastAsia"/>
              <w:b/>
              <w:kern w:val="0"/>
              <w:sz w:val="22"/>
              <w:szCs w:val="22"/>
            </w:rPr>
          </w:rPrChange>
        </w:rPr>
        <w:t>様式第</w:t>
      </w:r>
      <w:del w:id="22" w:author="中川　諒祐" w:date="2026-02-12T14:45:00Z">
        <w:r w:rsidR="00403B80" w:rsidRPr="00B627D8" w:rsidDel="002861D4">
          <w:rPr>
            <w:rFonts w:ascii="ＭＳ 明朝" w:hAnsi="ＭＳ 明朝" w:hint="eastAsia"/>
            <w:b/>
            <w:kern w:val="0"/>
            <w:sz w:val="22"/>
            <w:szCs w:val="22"/>
            <w:rPrChange w:id="23" w:author="德永　百花" w:date="2026-02-12T17:40:00Z">
              <w:rPr>
                <w:rFonts w:ascii="ＭＳ 明朝" w:hAnsi="ＭＳ 明朝" w:hint="eastAsia"/>
                <w:b/>
                <w:kern w:val="0"/>
                <w:sz w:val="22"/>
                <w:szCs w:val="22"/>
              </w:rPr>
            </w:rPrChange>
          </w:rPr>
          <w:delText>6</w:delText>
        </w:r>
      </w:del>
      <w:ins w:id="24" w:author="中川　諒祐" w:date="2026-02-12T14:45:00Z">
        <w:r w:rsidR="002861D4" w:rsidRPr="00B627D8">
          <w:rPr>
            <w:rFonts w:ascii="ＭＳ 明朝" w:hAnsi="ＭＳ 明朝" w:hint="eastAsia"/>
            <w:b/>
            <w:kern w:val="0"/>
            <w:sz w:val="22"/>
            <w:szCs w:val="22"/>
            <w:rPrChange w:id="25" w:author="德永　百花" w:date="2026-02-12T17:40:00Z">
              <w:rPr>
                <w:rFonts w:ascii="ＭＳ 明朝" w:hAnsi="ＭＳ 明朝" w:hint="eastAsia"/>
                <w:b/>
                <w:kern w:val="0"/>
                <w:sz w:val="22"/>
                <w:szCs w:val="22"/>
              </w:rPr>
            </w:rPrChange>
          </w:rPr>
          <w:t>７</w:t>
        </w:r>
      </w:ins>
      <w:r w:rsidR="00CB0B1B" w:rsidRPr="00B627D8">
        <w:rPr>
          <w:rFonts w:ascii="ＭＳ 明朝" w:hAnsi="ＭＳ 明朝" w:hint="eastAsia"/>
          <w:b/>
          <w:kern w:val="0"/>
          <w:sz w:val="22"/>
          <w:szCs w:val="22"/>
          <w:rPrChange w:id="26" w:author="德永　百花" w:date="2026-02-12T17:40:00Z">
            <w:rPr>
              <w:rFonts w:ascii="ＭＳ 明朝" w:hAnsi="ＭＳ 明朝" w:hint="eastAsia"/>
              <w:b/>
              <w:kern w:val="0"/>
              <w:sz w:val="22"/>
              <w:szCs w:val="22"/>
            </w:rPr>
          </w:rPrChange>
        </w:rPr>
        <w:t>号</w:t>
      </w:r>
      <w:r w:rsidR="00AB0BDF" w:rsidRPr="00B627D8">
        <w:rPr>
          <w:rFonts w:ascii="ＭＳ 明朝" w:hAnsi="ＭＳ 明朝" w:hint="eastAsia"/>
          <w:b/>
          <w:kern w:val="0"/>
          <w:sz w:val="22"/>
          <w:szCs w:val="22"/>
          <w:rPrChange w:id="27" w:author="德永　百花" w:date="2026-02-12T17:40:00Z">
            <w:rPr>
              <w:rFonts w:ascii="ＭＳ 明朝" w:hAnsi="ＭＳ 明朝" w:hint="eastAsia"/>
              <w:b/>
              <w:kern w:val="0"/>
              <w:sz w:val="22"/>
              <w:szCs w:val="22"/>
            </w:rPr>
          </w:rPrChange>
        </w:rPr>
        <w:t>）</w:t>
      </w:r>
    </w:p>
    <w:p w14:paraId="39191145" w14:textId="77777777" w:rsidR="00AB0BDF" w:rsidRPr="00B627D8" w:rsidRDefault="00AB0BDF" w:rsidP="00AB0BDF">
      <w:pPr>
        <w:rPr>
          <w:rFonts w:ascii="ＭＳ 明朝" w:hAnsi="ＭＳ 明朝"/>
          <w:rPrChange w:id="28" w:author="德永　百花" w:date="2026-02-12T17:40:00Z">
            <w:rPr>
              <w:rFonts w:ascii="ＭＳ 明朝" w:hAnsi="ＭＳ 明朝"/>
            </w:rPr>
          </w:rPrChange>
        </w:rPr>
      </w:pPr>
    </w:p>
    <w:p w14:paraId="11B844BC" w14:textId="77777777" w:rsidR="00AB0BDF" w:rsidRPr="00B627D8" w:rsidRDefault="00BB3448" w:rsidP="00AB0BDF">
      <w:pPr>
        <w:jc w:val="center"/>
        <w:rPr>
          <w:rFonts w:ascii="ＭＳ 明朝" w:hAnsi="ＭＳ 明朝"/>
          <w:sz w:val="36"/>
          <w:rPrChange w:id="29" w:author="德永　百花" w:date="2026-02-12T17:40:00Z">
            <w:rPr>
              <w:rFonts w:ascii="ＭＳ 明朝" w:hAnsi="ＭＳ 明朝"/>
              <w:sz w:val="36"/>
            </w:rPr>
          </w:rPrChange>
        </w:rPr>
      </w:pPr>
      <w:r w:rsidRPr="00B627D8">
        <w:rPr>
          <w:rFonts w:ascii="ＭＳ 明朝" w:hAnsi="ＭＳ 明朝"/>
          <w:noProof/>
          <w:rPrChange w:id="30" w:author="德永　百花" w:date="2026-02-12T17:40:00Z">
            <w:rPr>
              <w:rFonts w:ascii="ＭＳ 明朝" w:hAnsi="ＭＳ 明朝"/>
              <w:noProof/>
            </w:rPr>
          </w:rPrChange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3D0C42C0" wp14:editId="1A6981EA">
                <wp:simplePos x="0" y="0"/>
                <wp:positionH relativeFrom="column">
                  <wp:posOffset>3657600</wp:posOffset>
                </wp:positionH>
                <wp:positionV relativeFrom="paragraph">
                  <wp:posOffset>73025</wp:posOffset>
                </wp:positionV>
                <wp:extent cx="1943100" cy="323850"/>
                <wp:effectExtent l="13335" t="9525" r="5715" b="304800"/>
                <wp:wrapNone/>
                <wp:docPr id="6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323850"/>
                        </a:xfrm>
                        <a:prstGeom prst="wedgeRoundRectCallout">
                          <a:avLst>
                            <a:gd name="adj1" fmla="val 26014"/>
                            <a:gd name="adj2" fmla="val 14235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86C8310" w14:textId="77777777" w:rsidR="00AB0BDF" w:rsidRPr="00A81C8D" w:rsidRDefault="00AB0BDF" w:rsidP="00AB0BDF">
                            <w:r>
                              <w:rPr>
                                <w:rFonts w:hint="eastAsia"/>
                              </w:rPr>
                              <w:t>入札日当日の日付を記入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D0C42C0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12" o:spid="_x0000_s1027" type="#_x0000_t62" style="position:absolute;left:0;text-align:left;margin-left:4in;margin-top:5.75pt;width:153pt;height:25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" adj="16419,41548">
                <v:textbox inset="5.85pt,.7pt,5.85pt,.7pt">
                  <w:txbxContent>
                    <w:p w14:paraId="386C8310" w14:textId="77777777" w:rsidR="00AB0BDF" w:rsidRPr="00A81C8D" w:rsidRDefault="00AB0BDF" w:rsidP="00AB0BDF">
                      <w:r>
                        <w:rPr>
                          <w:rFonts w:hint="eastAsia"/>
                        </w:rPr>
                        <w:t>入札日当日の日付を記入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B627D8">
        <w:rPr>
          <w:rFonts w:ascii="ＭＳ 明朝" w:hAnsi="ＭＳ 明朝" w:hint="eastAsia"/>
          <w:spacing w:val="307"/>
          <w:kern w:val="0"/>
          <w:sz w:val="36"/>
          <w:szCs w:val="72"/>
          <w:fitText w:val="2310" w:id="-1740334336"/>
          <w:rPrChange w:id="31" w:author="德永　百花" w:date="2026-02-12T17:40:00Z">
            <w:rPr>
              <w:rFonts w:ascii="ＭＳ 明朝" w:hAnsi="ＭＳ 明朝" w:hint="eastAsia"/>
              <w:spacing w:val="307"/>
              <w:kern w:val="0"/>
              <w:sz w:val="36"/>
              <w:szCs w:val="72"/>
              <w:fitText w:val="2310" w:id="-1740334336"/>
            </w:rPr>
          </w:rPrChange>
        </w:rPr>
        <w:t>委任</w:t>
      </w:r>
      <w:r w:rsidR="00AB0BDF" w:rsidRPr="00B627D8">
        <w:rPr>
          <w:rFonts w:ascii="ＭＳ 明朝" w:hAnsi="ＭＳ 明朝" w:hint="eastAsia"/>
          <w:spacing w:val="1"/>
          <w:kern w:val="0"/>
          <w:sz w:val="36"/>
          <w:szCs w:val="72"/>
          <w:fitText w:val="2310" w:id="-1740334336"/>
          <w:rPrChange w:id="32" w:author="德永　百花" w:date="2026-02-12T17:40:00Z">
            <w:rPr>
              <w:rFonts w:ascii="ＭＳ 明朝" w:hAnsi="ＭＳ 明朝" w:hint="eastAsia"/>
              <w:spacing w:val="1"/>
              <w:kern w:val="0"/>
              <w:sz w:val="36"/>
              <w:szCs w:val="72"/>
              <w:fitText w:val="2310" w:id="-1740334336"/>
            </w:rPr>
          </w:rPrChange>
        </w:rPr>
        <w:t>状</w:t>
      </w:r>
    </w:p>
    <w:p w14:paraId="653195DE" w14:textId="77777777" w:rsidR="00AB0BDF" w:rsidRPr="00B627D8" w:rsidRDefault="00AB0BDF" w:rsidP="00AB0BDF">
      <w:pPr>
        <w:rPr>
          <w:rFonts w:ascii="ＭＳ 明朝" w:hAnsi="ＭＳ 明朝"/>
          <w:rPrChange w:id="33" w:author="德永　百花" w:date="2026-02-12T17:40:00Z">
            <w:rPr>
              <w:rFonts w:ascii="ＭＳ 明朝" w:hAnsi="ＭＳ 明朝"/>
            </w:rPr>
          </w:rPrChange>
        </w:rPr>
      </w:pPr>
    </w:p>
    <w:p w14:paraId="3A4F60FB" w14:textId="77777777" w:rsidR="00AB0BDF" w:rsidRPr="00B627D8" w:rsidRDefault="00274677" w:rsidP="00AB0BDF">
      <w:pPr>
        <w:ind w:rightChars="100" w:right="210"/>
        <w:jc w:val="right"/>
        <w:rPr>
          <w:rFonts w:ascii="ＭＳ 明朝" w:hAnsi="ＭＳ 明朝"/>
          <w:rPrChange w:id="34" w:author="德永　百花" w:date="2026-02-12T17:40:00Z">
            <w:rPr>
              <w:rFonts w:ascii="ＭＳ 明朝" w:hAnsi="ＭＳ 明朝"/>
            </w:rPr>
          </w:rPrChange>
        </w:rPr>
      </w:pPr>
      <w:r w:rsidRPr="00B627D8">
        <w:rPr>
          <w:rFonts w:ascii="ＭＳ 明朝" w:hAnsi="ＭＳ 明朝" w:hint="eastAsia"/>
          <w:rPrChange w:id="35" w:author="德永　百花" w:date="2026-02-12T17:40:00Z">
            <w:rPr>
              <w:rFonts w:ascii="ＭＳ 明朝" w:hAnsi="ＭＳ 明朝" w:hint="eastAsia"/>
            </w:rPr>
          </w:rPrChange>
        </w:rPr>
        <w:t>令和</w:t>
      </w:r>
      <w:r w:rsidR="00AB0BDF" w:rsidRPr="00B627D8">
        <w:rPr>
          <w:rFonts w:ascii="ＭＳ 明朝" w:hAnsi="ＭＳ 明朝" w:hint="eastAsia"/>
          <w:rPrChange w:id="36" w:author="德永　百花" w:date="2026-02-12T17:40:00Z">
            <w:rPr>
              <w:rFonts w:ascii="ＭＳ 明朝" w:hAnsi="ＭＳ 明朝" w:hint="eastAsia"/>
            </w:rPr>
          </w:rPrChange>
        </w:rPr>
        <w:t xml:space="preserve">　　年　　月　　日</w:t>
      </w:r>
    </w:p>
    <w:p w14:paraId="12485647" w14:textId="77777777" w:rsidR="00851D01" w:rsidRPr="00B627D8" w:rsidRDefault="00851D01" w:rsidP="00851D01">
      <w:pPr>
        <w:rPr>
          <w:rFonts w:ascii="ＭＳ 明朝" w:hAnsi="ＭＳ 明朝"/>
          <w:rPrChange w:id="37" w:author="德永　百花" w:date="2026-02-12T17:40:00Z">
            <w:rPr>
              <w:rFonts w:ascii="ＭＳ 明朝" w:hAnsi="ＭＳ 明朝"/>
            </w:rPr>
          </w:rPrChange>
        </w:rPr>
      </w:pPr>
      <w:r w:rsidRPr="00B627D8">
        <w:rPr>
          <w:rFonts w:ascii="ＭＳ 明朝" w:hAnsi="ＭＳ 明朝" w:hint="eastAsia"/>
          <w:rPrChange w:id="38" w:author="德永　百花" w:date="2026-02-12T17:40:00Z">
            <w:rPr>
              <w:rFonts w:ascii="ＭＳ 明朝" w:hAnsi="ＭＳ 明朝" w:hint="eastAsia"/>
            </w:rPr>
          </w:rPrChange>
        </w:rPr>
        <w:t>地方独立行政法人大阪府立病院機構</w:t>
      </w:r>
    </w:p>
    <w:p w14:paraId="7C229424" w14:textId="3BE4F56D" w:rsidR="00046492" w:rsidRPr="00B627D8" w:rsidRDefault="003F2C0D" w:rsidP="00851D01">
      <w:pPr>
        <w:spacing w:before="48" w:line="240" w:lineRule="exact"/>
        <w:ind w:right="1728"/>
        <w:rPr>
          <w:rFonts w:ascii="ＭＳ 明朝" w:hAnsi="ＭＳ 明朝"/>
          <w:sz w:val="24"/>
          <w:rPrChange w:id="39" w:author="德永　百花" w:date="2026-02-12T17:40:00Z">
            <w:rPr>
              <w:rFonts w:ascii="ＭＳ 明朝" w:hAnsi="ＭＳ 明朝"/>
              <w:sz w:val="24"/>
            </w:rPr>
          </w:rPrChange>
        </w:rPr>
      </w:pPr>
      <w:r w:rsidRPr="00B627D8">
        <w:rPr>
          <w:rFonts w:ascii="ＭＳ 明朝" w:hAnsi="ＭＳ 明朝" w:hint="eastAsia"/>
          <w:szCs w:val="21"/>
          <w:rPrChange w:id="40" w:author="德永　百花" w:date="2026-02-12T17:40:00Z">
            <w:rPr>
              <w:rFonts w:ascii="ＭＳ 明朝" w:hAnsi="ＭＳ 明朝" w:hint="eastAsia"/>
              <w:szCs w:val="21"/>
            </w:rPr>
          </w:rPrChange>
        </w:rPr>
        <w:t>大阪国際がんセンター総長</w:t>
      </w:r>
      <w:r w:rsidR="00792A41" w:rsidRPr="00B627D8">
        <w:rPr>
          <w:rFonts w:ascii="ＭＳ 明朝" w:hAnsi="ＭＳ 明朝" w:hint="eastAsia"/>
          <w:szCs w:val="21"/>
          <w:rPrChange w:id="41" w:author="德永　百花" w:date="2026-02-12T17:40:00Z">
            <w:rPr>
              <w:rFonts w:ascii="ＭＳ 明朝" w:hAnsi="ＭＳ 明朝" w:hint="eastAsia"/>
              <w:szCs w:val="21"/>
            </w:rPr>
          </w:rPrChange>
        </w:rPr>
        <w:t xml:space="preserve">　様</w:t>
      </w:r>
    </w:p>
    <w:p w14:paraId="559A2BAD" w14:textId="77777777" w:rsidR="00AB0BDF" w:rsidRPr="00B627D8" w:rsidRDefault="00AB0BDF" w:rsidP="00AB0BDF">
      <w:pPr>
        <w:rPr>
          <w:rFonts w:ascii="ＭＳ 明朝" w:hAnsi="ＭＳ 明朝"/>
          <w:rPrChange w:id="42" w:author="德永　百花" w:date="2026-02-12T17:40:00Z">
            <w:rPr>
              <w:rFonts w:ascii="ＭＳ 明朝" w:hAnsi="ＭＳ 明朝"/>
            </w:rPr>
          </w:rPrChange>
        </w:rPr>
      </w:pPr>
    </w:p>
    <w:p w14:paraId="168A7CC4" w14:textId="77777777" w:rsidR="00AB0BDF" w:rsidRPr="00B627D8" w:rsidRDefault="00BB3448" w:rsidP="00AB0BDF">
      <w:pPr>
        <w:tabs>
          <w:tab w:val="left" w:pos="4410"/>
        </w:tabs>
        <w:ind w:leftChars="1300" w:left="2730"/>
        <w:rPr>
          <w:rFonts w:ascii="ＭＳ 明朝" w:hAnsi="ＭＳ 明朝"/>
          <w:rPrChange w:id="43" w:author="德永　百花" w:date="2026-02-12T17:40:00Z">
            <w:rPr>
              <w:rFonts w:ascii="ＭＳ 明朝" w:hAnsi="ＭＳ 明朝"/>
            </w:rPr>
          </w:rPrChange>
        </w:rPr>
      </w:pPr>
      <w:r w:rsidRPr="00B627D8">
        <w:rPr>
          <w:rFonts w:ascii="ＭＳ 明朝" w:hAnsi="ＭＳ 明朝" w:hint="eastAsia"/>
          <w:noProof/>
          <w:spacing w:val="210"/>
          <w:kern w:val="0"/>
          <w:rPrChange w:id="44" w:author="德永　百花" w:date="2026-02-12T17:40:00Z">
            <w:rPr>
              <w:rFonts w:ascii="ＭＳ 明朝" w:hAnsi="ＭＳ 明朝" w:hint="eastAsia"/>
              <w:noProof/>
              <w:spacing w:val="210"/>
              <w:kern w:val="0"/>
            </w:rPr>
          </w:rPrChange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CA9B065" wp14:editId="74E0E9FB">
                <wp:simplePos x="0" y="0"/>
                <wp:positionH relativeFrom="column">
                  <wp:posOffset>4158615</wp:posOffset>
                </wp:positionH>
                <wp:positionV relativeFrom="paragraph">
                  <wp:posOffset>23495</wp:posOffset>
                </wp:positionV>
                <wp:extent cx="1495425" cy="590550"/>
                <wp:effectExtent l="9525" t="9525" r="9525" b="323850"/>
                <wp:wrapNone/>
                <wp:docPr id="5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5425" cy="590550"/>
                        </a:xfrm>
                        <a:prstGeom prst="wedgeRoundRectCallout">
                          <a:avLst>
                            <a:gd name="adj1" fmla="val -2995"/>
                            <a:gd name="adj2" fmla="val 10064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907E0F1" w14:textId="77777777" w:rsidR="005A5617" w:rsidRDefault="005A5617">
                            <w:r>
                              <w:rPr>
                                <w:rFonts w:hint="eastAsia"/>
                              </w:rPr>
                              <w:t>代表者印を押印すること。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A9B065" id="AutoShape 18" o:spid="_x0000_s1028" type="#_x0000_t62" style="position:absolute;left:0;text-align:left;margin-left:327.45pt;margin-top:1.85pt;width:117.75pt;height:46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" adj="10153,32539">
                <v:textbox inset="5.85pt,.7pt,5.85pt,.7pt">
                  <w:txbxContent>
                    <w:p w14:paraId="5907E0F1" w14:textId="77777777" w:rsidR="005A5617" w:rsidRDefault="005A5617">
                      <w:r>
                        <w:rPr>
                          <w:rFonts w:hint="eastAsia"/>
                        </w:rPr>
                        <w:t>代表者印を押印すること。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B627D8">
        <w:rPr>
          <w:rFonts w:ascii="ＭＳ 明朝" w:hAnsi="ＭＳ 明朝" w:hint="eastAsia"/>
          <w:spacing w:val="210"/>
          <w:kern w:val="0"/>
          <w:fitText w:val="1470" w:id="-1740334335"/>
          <w:rPrChange w:id="45" w:author="德永　百花" w:date="2026-02-12T17:40:00Z">
            <w:rPr>
              <w:rFonts w:ascii="ＭＳ 明朝" w:hAnsi="ＭＳ 明朝" w:hint="eastAsia"/>
              <w:spacing w:val="210"/>
              <w:kern w:val="0"/>
              <w:fitText w:val="1470" w:id="-1740334335"/>
            </w:rPr>
          </w:rPrChange>
        </w:rPr>
        <w:t>所在</w:t>
      </w:r>
      <w:r w:rsidR="00AB0BDF" w:rsidRPr="00B627D8">
        <w:rPr>
          <w:rFonts w:ascii="ＭＳ 明朝" w:hAnsi="ＭＳ 明朝" w:hint="eastAsia"/>
          <w:kern w:val="0"/>
          <w:fitText w:val="1470" w:id="-1740334335"/>
          <w:rPrChange w:id="46" w:author="德永　百花" w:date="2026-02-12T17:40:00Z">
            <w:rPr>
              <w:rFonts w:ascii="ＭＳ 明朝" w:hAnsi="ＭＳ 明朝" w:hint="eastAsia"/>
              <w:kern w:val="0"/>
              <w:fitText w:val="1470" w:id="-1740334335"/>
            </w:rPr>
          </w:rPrChange>
        </w:rPr>
        <w:t>地</w:t>
      </w:r>
      <w:r w:rsidR="00AB0BDF" w:rsidRPr="00B627D8">
        <w:rPr>
          <w:rFonts w:ascii="ＭＳ 明朝" w:hAnsi="ＭＳ 明朝" w:hint="eastAsia"/>
          <w:kern w:val="0"/>
          <w:rPrChange w:id="47" w:author="德永　百花" w:date="2026-02-12T17:40:00Z">
            <w:rPr>
              <w:rFonts w:ascii="ＭＳ 明朝" w:hAnsi="ＭＳ 明朝" w:hint="eastAsia"/>
              <w:kern w:val="0"/>
            </w:rPr>
          </w:rPrChange>
        </w:rPr>
        <w:tab/>
      </w:r>
      <w:r w:rsidR="00AB0BDF" w:rsidRPr="00B627D8">
        <w:rPr>
          <w:rFonts w:ascii="ＭＳ 明朝" w:hAnsi="ＭＳ 明朝" w:hint="eastAsia"/>
          <w:rPrChange w:id="48" w:author="德永　百花" w:date="2026-02-12T17:40:00Z">
            <w:rPr>
              <w:rFonts w:ascii="ＭＳ 明朝" w:hAnsi="ＭＳ 明朝" w:hint="eastAsia"/>
            </w:rPr>
          </w:rPrChange>
        </w:rPr>
        <w:t xml:space="preserve">　　　　　　　　　　　　　　　　　　　</w:t>
      </w:r>
    </w:p>
    <w:p w14:paraId="59E13AC7" w14:textId="77777777" w:rsidR="00AB0BDF" w:rsidRPr="00B627D8" w:rsidRDefault="00AB0BDF" w:rsidP="00AB0BDF">
      <w:pPr>
        <w:tabs>
          <w:tab w:val="left" w:pos="4410"/>
        </w:tabs>
        <w:ind w:leftChars="1300" w:left="2730"/>
        <w:rPr>
          <w:rFonts w:ascii="ＭＳ 明朝" w:hAnsi="ＭＳ 明朝"/>
          <w:rPrChange w:id="49" w:author="德永　百花" w:date="2026-02-12T17:40:00Z">
            <w:rPr>
              <w:rFonts w:ascii="ＭＳ 明朝" w:hAnsi="ＭＳ 明朝"/>
            </w:rPr>
          </w:rPrChange>
        </w:rPr>
      </w:pPr>
    </w:p>
    <w:p w14:paraId="3098BA63" w14:textId="77777777" w:rsidR="00AB0BDF" w:rsidRPr="00B627D8" w:rsidRDefault="00AB0BDF" w:rsidP="00AB0BDF">
      <w:pPr>
        <w:tabs>
          <w:tab w:val="left" w:pos="4410"/>
        </w:tabs>
        <w:ind w:leftChars="1300" w:left="2730"/>
        <w:rPr>
          <w:rFonts w:ascii="ＭＳ 明朝" w:hAnsi="ＭＳ 明朝"/>
          <w:rPrChange w:id="50" w:author="德永　百花" w:date="2026-02-12T17:40:00Z">
            <w:rPr>
              <w:rFonts w:ascii="ＭＳ 明朝" w:hAnsi="ＭＳ 明朝"/>
            </w:rPr>
          </w:rPrChange>
        </w:rPr>
      </w:pPr>
      <w:r w:rsidRPr="00B627D8">
        <w:rPr>
          <w:rFonts w:ascii="ＭＳ 明朝" w:hAnsi="ＭＳ 明朝" w:hint="eastAsia"/>
          <w:spacing w:val="21"/>
          <w:kern w:val="0"/>
          <w:fitText w:val="1470" w:id="-1740334334"/>
          <w:rPrChange w:id="51" w:author="德永　百花" w:date="2026-02-12T17:40:00Z">
            <w:rPr>
              <w:rFonts w:ascii="ＭＳ 明朝" w:hAnsi="ＭＳ 明朝" w:hint="eastAsia"/>
              <w:spacing w:val="21"/>
              <w:kern w:val="0"/>
              <w:fitText w:val="1470" w:id="-1740334334"/>
            </w:rPr>
          </w:rPrChange>
        </w:rPr>
        <w:t>商号又は名</w:t>
      </w:r>
      <w:r w:rsidRPr="00B627D8">
        <w:rPr>
          <w:rFonts w:ascii="ＭＳ 明朝" w:hAnsi="ＭＳ 明朝" w:hint="eastAsia"/>
          <w:kern w:val="0"/>
          <w:fitText w:val="1470" w:id="-1740334334"/>
          <w:rPrChange w:id="52" w:author="德永　百花" w:date="2026-02-12T17:40:00Z">
            <w:rPr>
              <w:rFonts w:ascii="ＭＳ 明朝" w:hAnsi="ＭＳ 明朝" w:hint="eastAsia"/>
              <w:kern w:val="0"/>
              <w:fitText w:val="1470" w:id="-1740334334"/>
            </w:rPr>
          </w:rPrChange>
        </w:rPr>
        <w:t>称</w:t>
      </w:r>
      <w:r w:rsidRPr="00B627D8">
        <w:rPr>
          <w:rFonts w:ascii="ＭＳ 明朝" w:hAnsi="ＭＳ 明朝" w:hint="eastAsia"/>
          <w:kern w:val="0"/>
          <w:rPrChange w:id="53" w:author="德永　百花" w:date="2026-02-12T17:40:00Z">
            <w:rPr>
              <w:rFonts w:ascii="ＭＳ 明朝" w:hAnsi="ＭＳ 明朝" w:hint="eastAsia"/>
              <w:kern w:val="0"/>
            </w:rPr>
          </w:rPrChange>
        </w:rPr>
        <w:tab/>
      </w:r>
      <w:r w:rsidRPr="00B627D8">
        <w:rPr>
          <w:rFonts w:ascii="ＭＳ 明朝" w:hAnsi="ＭＳ 明朝" w:hint="eastAsia"/>
          <w:rPrChange w:id="54" w:author="德永　百花" w:date="2026-02-12T17:40:00Z">
            <w:rPr>
              <w:rFonts w:ascii="ＭＳ 明朝" w:hAnsi="ＭＳ 明朝" w:hint="eastAsia"/>
            </w:rPr>
          </w:rPrChange>
        </w:rPr>
        <w:t xml:space="preserve">　　　　　　　　　　　　　　　　　　　</w:t>
      </w:r>
    </w:p>
    <w:p w14:paraId="6E33367D" w14:textId="77777777" w:rsidR="00AB0BDF" w:rsidRPr="00B627D8" w:rsidRDefault="00BB3448" w:rsidP="00AB0BDF">
      <w:pPr>
        <w:tabs>
          <w:tab w:val="left" w:pos="4410"/>
        </w:tabs>
        <w:ind w:leftChars="1300" w:left="2730"/>
        <w:rPr>
          <w:rFonts w:ascii="ＭＳ 明朝" w:hAnsi="ＭＳ 明朝"/>
          <w:rPrChange w:id="55" w:author="德永　百花" w:date="2026-02-12T17:40:00Z">
            <w:rPr>
              <w:rFonts w:ascii="ＭＳ 明朝" w:hAnsi="ＭＳ 明朝"/>
            </w:rPr>
          </w:rPrChange>
        </w:rPr>
      </w:pPr>
      <w:r w:rsidRPr="00B627D8">
        <w:rPr>
          <w:rFonts w:ascii="ＭＳ 明朝" w:hAnsi="ＭＳ 明朝"/>
          <w:noProof/>
          <w:rPrChange w:id="56" w:author="德永　百花" w:date="2026-02-12T17:40:00Z">
            <w:rPr>
              <w:rFonts w:ascii="ＭＳ 明朝" w:hAnsi="ＭＳ 明朝"/>
              <w:noProof/>
            </w:rPr>
          </w:rPrChange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37D3379" wp14:editId="252C9B60">
                <wp:simplePos x="0" y="0"/>
                <wp:positionH relativeFrom="column">
                  <wp:posOffset>-228600</wp:posOffset>
                </wp:positionH>
                <wp:positionV relativeFrom="paragraph">
                  <wp:posOffset>71120</wp:posOffset>
                </wp:positionV>
                <wp:extent cx="1943100" cy="466725"/>
                <wp:effectExtent l="13335" t="9525" r="5715" b="352425"/>
                <wp:wrapNone/>
                <wp:docPr id="4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466725"/>
                        </a:xfrm>
                        <a:prstGeom prst="wedgeRoundRectCallout">
                          <a:avLst>
                            <a:gd name="adj1" fmla="val 21602"/>
                            <a:gd name="adj2" fmla="val 12224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B3343D" w14:textId="77777777" w:rsidR="005B0B79" w:rsidRDefault="005B0B79" w:rsidP="005B0B79">
                            <w:pPr>
                              <w:snapToGrid w:val="0"/>
                              <w:spacing w:line="200" w:lineRule="atLeast"/>
                            </w:pPr>
                            <w:r>
                              <w:rPr>
                                <w:rFonts w:hint="eastAsia"/>
                              </w:rPr>
                              <w:t>代理人の氏名をこの空白に記入してください。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37D3379" id="AutoShape 17" o:spid="_x0000_s1029" type="#_x0000_t62" style="position:absolute;left:0;text-align:left;margin-left:-18pt;margin-top:5.6pt;width:153pt;height:36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" adj="15466,37205">
                <v:textbox inset="5.85pt,.7pt,5.85pt,.7pt">
                  <w:txbxContent>
                    <w:p w14:paraId="1CB3343D" w14:textId="77777777" w:rsidR="005B0B79" w:rsidRDefault="005B0B79" w:rsidP="005B0B79">
                      <w:pPr>
                        <w:snapToGrid w:val="0"/>
                        <w:spacing w:line="200" w:lineRule="atLeast"/>
                      </w:pPr>
                      <w:r>
                        <w:rPr>
                          <w:rFonts w:hint="eastAsia"/>
                        </w:rPr>
                        <w:t>代理人の氏名をこの空白に記入してください。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Pr="00B627D8">
        <w:rPr>
          <w:rFonts w:ascii="ＭＳ 明朝" w:hAnsi="ＭＳ 明朝"/>
          <w:noProof/>
          <w:rPrChange w:id="57" w:author="德永　百花" w:date="2026-02-12T17:40:00Z">
            <w:rPr>
              <w:rFonts w:ascii="ＭＳ 明朝" w:hAnsi="ＭＳ 明朝"/>
              <w:noProof/>
            </w:rPr>
          </w:rPrChange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3B517370" wp14:editId="3EC6670E">
                <wp:simplePos x="0" y="0"/>
                <wp:positionH relativeFrom="column">
                  <wp:posOffset>5029200</wp:posOffset>
                </wp:positionH>
                <wp:positionV relativeFrom="paragraph">
                  <wp:posOffset>168910</wp:posOffset>
                </wp:positionV>
                <wp:extent cx="326390" cy="326390"/>
                <wp:effectExtent l="13335" t="12065" r="12700" b="13970"/>
                <wp:wrapNone/>
                <wp:docPr id="3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390" cy="32639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oval w14:anchorId="50C88EAA" id="Oval 11" o:spid="_x0000_s1026" style="position:absolute;left:0;text-align:left;margin-left:396pt;margin-top:13.3pt;width:25.7pt;height:25.7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" filled="f">
                <v:stroke dashstyle="dash"/>
                <v:textbox inset="5.85pt,.7pt,5.85pt,.7pt"/>
              </v:oval>
            </w:pict>
          </mc:Fallback>
        </mc:AlternateContent>
      </w:r>
    </w:p>
    <w:p w14:paraId="3DBE4109" w14:textId="77777777" w:rsidR="00AB0BDF" w:rsidRPr="00B627D8" w:rsidRDefault="00AB0BDF" w:rsidP="00AB0BDF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  <w:rPrChange w:id="58" w:author="德永　百花" w:date="2026-02-12T17:40:00Z">
            <w:rPr>
              <w:rFonts w:ascii="ＭＳ 明朝" w:hAnsi="ＭＳ 明朝"/>
            </w:rPr>
          </w:rPrChange>
        </w:rPr>
      </w:pPr>
      <w:r w:rsidRPr="00B627D8">
        <w:rPr>
          <w:rFonts w:ascii="ＭＳ 明朝" w:hAnsi="ＭＳ 明朝" w:hint="eastAsia"/>
          <w:kern w:val="0"/>
          <w:fitText w:val="1470" w:id="-1740334333"/>
          <w:rPrChange w:id="59" w:author="德永　百花" w:date="2026-02-12T17:40:00Z">
            <w:rPr>
              <w:rFonts w:ascii="ＭＳ 明朝" w:hAnsi="ＭＳ 明朝" w:hint="eastAsia"/>
              <w:kern w:val="0"/>
              <w:fitText w:val="1470" w:id="-1740334333"/>
            </w:rPr>
          </w:rPrChange>
        </w:rPr>
        <w:t>代表者職・氏名</w:t>
      </w:r>
      <w:r w:rsidRPr="00B627D8">
        <w:rPr>
          <w:rFonts w:ascii="ＭＳ 明朝" w:hAnsi="ＭＳ 明朝" w:hint="eastAsia"/>
          <w:kern w:val="0"/>
          <w:rPrChange w:id="60" w:author="德永　百花" w:date="2026-02-12T17:40:00Z">
            <w:rPr>
              <w:rFonts w:ascii="ＭＳ 明朝" w:hAnsi="ＭＳ 明朝" w:hint="eastAsia"/>
              <w:kern w:val="0"/>
            </w:rPr>
          </w:rPrChange>
        </w:rPr>
        <w:tab/>
      </w:r>
      <w:r w:rsidRPr="00B627D8">
        <w:rPr>
          <w:rFonts w:ascii="ＭＳ 明朝" w:hAnsi="ＭＳ 明朝" w:hint="eastAsia"/>
          <w:rPrChange w:id="61" w:author="德永　百花" w:date="2026-02-12T17:40:00Z">
            <w:rPr>
              <w:rFonts w:ascii="ＭＳ 明朝" w:hAnsi="ＭＳ 明朝" w:hint="eastAsia"/>
            </w:rPr>
          </w:rPrChange>
        </w:rPr>
        <w:t xml:space="preserve">　　　　　　　　　　　　　　　　</w:t>
      </w:r>
      <w:r w:rsidRPr="00B627D8">
        <w:rPr>
          <w:rFonts w:ascii="ＭＳ 明朝" w:hAnsi="ＭＳ 明朝" w:hint="eastAsia"/>
          <w:rPrChange w:id="62" w:author="德永　百花" w:date="2026-02-12T17:40:00Z">
            <w:rPr>
              <w:rFonts w:ascii="ＭＳ 明朝" w:hAnsi="ＭＳ 明朝" w:hint="eastAsia"/>
            </w:rPr>
          </w:rPrChange>
        </w:rPr>
        <w:tab/>
      </w:r>
      <w:r w:rsidRPr="00B627D8">
        <w:rPr>
          <w:rFonts w:ascii="ＭＳ 明朝" w:hAnsi="ＭＳ 明朝" w:hint="eastAsia"/>
          <w:sz w:val="18"/>
          <w:szCs w:val="18"/>
          <w:rPrChange w:id="63" w:author="德永　百花" w:date="2026-02-12T17:40:00Z">
            <w:rPr>
              <w:rFonts w:ascii="ＭＳ 明朝" w:hAnsi="ＭＳ 明朝" w:hint="eastAsia"/>
              <w:sz w:val="18"/>
              <w:szCs w:val="18"/>
            </w:rPr>
          </w:rPrChange>
        </w:rPr>
        <w:t>印</w:t>
      </w:r>
    </w:p>
    <w:p w14:paraId="46D1D833" w14:textId="77777777" w:rsidR="00AB0BDF" w:rsidRPr="00B627D8" w:rsidRDefault="00AB0BDF" w:rsidP="00AB0BDF">
      <w:pPr>
        <w:rPr>
          <w:rFonts w:ascii="ＭＳ 明朝" w:hAnsi="ＭＳ 明朝"/>
          <w:rPrChange w:id="64" w:author="德永　百花" w:date="2026-02-12T17:40:00Z">
            <w:rPr>
              <w:rFonts w:ascii="ＭＳ 明朝" w:hAnsi="ＭＳ 明朝"/>
            </w:rPr>
          </w:rPrChange>
        </w:rPr>
      </w:pPr>
    </w:p>
    <w:p w14:paraId="7B6005E0" w14:textId="77777777" w:rsidR="00AB0BDF" w:rsidRPr="00B627D8" w:rsidRDefault="00AB0BDF" w:rsidP="00AB0BDF">
      <w:pPr>
        <w:rPr>
          <w:rFonts w:ascii="ＭＳ 明朝" w:hAnsi="ＭＳ 明朝"/>
          <w:rPrChange w:id="65" w:author="德永　百花" w:date="2026-02-12T17:40:00Z">
            <w:rPr>
              <w:rFonts w:ascii="ＭＳ 明朝" w:hAnsi="ＭＳ 明朝"/>
            </w:rPr>
          </w:rPrChange>
        </w:rPr>
      </w:pPr>
    </w:p>
    <w:p w14:paraId="2DCE4B0D" w14:textId="77777777" w:rsidR="00AB0BDF" w:rsidRPr="00B627D8" w:rsidRDefault="004128F9" w:rsidP="004128F9">
      <w:pPr>
        <w:ind w:rightChars="20" w:right="42" w:firstLineChars="100" w:firstLine="210"/>
        <w:rPr>
          <w:rFonts w:ascii="ＭＳ 明朝" w:hAnsi="ＭＳ 明朝"/>
          <w:rPrChange w:id="66" w:author="德永　百花" w:date="2026-02-12T17:40:00Z">
            <w:rPr>
              <w:rFonts w:ascii="ＭＳ 明朝" w:hAnsi="ＭＳ 明朝"/>
            </w:rPr>
          </w:rPrChange>
        </w:rPr>
      </w:pPr>
      <w:r w:rsidRPr="00B627D8">
        <w:rPr>
          <w:rFonts w:ascii="ＭＳ 明朝" w:hAnsi="ＭＳ 明朝" w:hint="eastAsia"/>
          <w:rPrChange w:id="67" w:author="德永　百花" w:date="2026-02-12T17:40:00Z">
            <w:rPr>
              <w:rFonts w:ascii="ＭＳ 明朝" w:hAnsi="ＭＳ 明朝" w:hint="eastAsia"/>
            </w:rPr>
          </w:rPrChange>
        </w:rPr>
        <w:t>私は</w:t>
      </w:r>
      <w:r w:rsidR="00AB0BDF" w:rsidRPr="00B627D8">
        <w:rPr>
          <w:rFonts w:ascii="ＭＳ 明朝" w:hAnsi="ＭＳ 明朝" w:hint="eastAsia"/>
          <w:rPrChange w:id="68" w:author="德永　百花" w:date="2026-02-12T17:40:00Z">
            <w:rPr>
              <w:rFonts w:ascii="ＭＳ 明朝" w:hAnsi="ＭＳ 明朝" w:hint="eastAsia"/>
            </w:rPr>
          </w:rPrChange>
        </w:rPr>
        <w:t xml:space="preserve"> </w:t>
      </w:r>
      <w:r w:rsidR="00415893" w:rsidRPr="00B627D8">
        <w:rPr>
          <w:rFonts w:ascii="ＭＳ 明朝" w:hAnsi="ＭＳ 明朝" w:hint="eastAsia"/>
          <w:szCs w:val="21"/>
          <w:u w:val="single"/>
          <w:rPrChange w:id="69" w:author="德永　百花" w:date="2026-02-12T17:40:00Z">
            <w:rPr>
              <w:rFonts w:ascii="ＭＳ 明朝" w:hAnsi="ＭＳ 明朝" w:hint="eastAsia"/>
              <w:szCs w:val="21"/>
              <w:u w:val="single"/>
            </w:rPr>
          </w:rPrChange>
        </w:rPr>
        <w:t xml:space="preserve">　</w:t>
      </w:r>
      <w:r w:rsidR="00F75D4B" w:rsidRPr="00B627D8">
        <w:rPr>
          <w:rFonts w:ascii="ＭＳ 明朝" w:hAnsi="ＭＳ 明朝" w:hint="eastAsia"/>
          <w:szCs w:val="21"/>
          <w:u w:val="single"/>
          <w:rPrChange w:id="70" w:author="德永　百花" w:date="2026-02-12T17:40:00Z">
            <w:rPr>
              <w:rFonts w:ascii="ＭＳ 明朝" w:hAnsi="ＭＳ 明朝" w:hint="eastAsia"/>
              <w:szCs w:val="21"/>
              <w:u w:val="single"/>
            </w:rPr>
          </w:rPrChange>
        </w:rPr>
        <w:t>（代理人氏名</w:t>
      </w:r>
      <w:r w:rsidR="00AB0BDF" w:rsidRPr="00B627D8">
        <w:rPr>
          <w:rFonts w:ascii="ＭＳ 明朝" w:hAnsi="ＭＳ 明朝" w:hint="eastAsia"/>
          <w:szCs w:val="21"/>
          <w:u w:val="single"/>
          <w:rPrChange w:id="71" w:author="德永　百花" w:date="2026-02-12T17:40:00Z">
            <w:rPr>
              <w:rFonts w:ascii="ＭＳ 明朝" w:hAnsi="ＭＳ 明朝" w:hint="eastAsia"/>
              <w:szCs w:val="21"/>
              <w:u w:val="single"/>
            </w:rPr>
          </w:rPrChange>
        </w:rPr>
        <w:t>をここに記入。）</w:t>
      </w:r>
      <w:r w:rsidR="00AB0BDF" w:rsidRPr="00B627D8">
        <w:rPr>
          <w:rFonts w:ascii="ＭＳ 明朝" w:hAnsi="ＭＳ 明朝" w:hint="eastAsia"/>
          <w:szCs w:val="21"/>
          <w:rPrChange w:id="72" w:author="德永　百花" w:date="2026-02-12T17:40:00Z">
            <w:rPr>
              <w:rFonts w:ascii="ＭＳ 明朝" w:hAnsi="ＭＳ 明朝" w:hint="eastAsia"/>
              <w:szCs w:val="21"/>
            </w:rPr>
          </w:rPrChange>
        </w:rPr>
        <w:t xml:space="preserve"> </w:t>
      </w:r>
      <w:r w:rsidR="00AB0BDF" w:rsidRPr="00B627D8">
        <w:rPr>
          <w:rFonts w:ascii="ＭＳ 明朝" w:hAnsi="ＭＳ 明朝" w:hint="eastAsia"/>
          <w:rPrChange w:id="73" w:author="德永　百花" w:date="2026-02-12T17:40:00Z">
            <w:rPr>
              <w:rFonts w:ascii="ＭＳ 明朝" w:hAnsi="ＭＳ 明朝" w:hint="eastAsia"/>
            </w:rPr>
          </w:rPrChange>
        </w:rPr>
        <w:t>を代理人と定め</w:t>
      </w:r>
      <w:r w:rsidRPr="00B627D8">
        <w:rPr>
          <w:rFonts w:ascii="ＭＳ 明朝" w:hAnsi="ＭＳ 明朝" w:hint="eastAsia"/>
          <w:rPrChange w:id="74" w:author="德永　百花" w:date="2026-02-12T17:40:00Z">
            <w:rPr>
              <w:rFonts w:ascii="ＭＳ 明朝" w:hAnsi="ＭＳ 明朝" w:hint="eastAsia"/>
            </w:rPr>
          </w:rPrChange>
        </w:rPr>
        <w:t>、下記業務に係る一般競争入札において、入札を行う権限を委任いたします。</w:t>
      </w:r>
    </w:p>
    <w:p w14:paraId="5E22021F" w14:textId="77777777" w:rsidR="00AB0BDF" w:rsidRPr="00B627D8" w:rsidRDefault="00AB0BDF" w:rsidP="00AB0BDF">
      <w:pPr>
        <w:pStyle w:val="a4"/>
        <w:rPr>
          <w:rFonts w:ascii="ＭＳ 明朝" w:eastAsia="ＭＳ 明朝" w:hAnsi="ＭＳ 明朝"/>
          <w:rPrChange w:id="75" w:author="德永　百花" w:date="2026-02-12T17:40:00Z">
            <w:rPr>
              <w:rFonts w:ascii="ＭＳ 明朝" w:eastAsia="ＭＳ 明朝" w:hAnsi="ＭＳ 明朝"/>
            </w:rPr>
          </w:rPrChange>
        </w:rPr>
      </w:pPr>
      <w:r w:rsidRPr="00B627D8">
        <w:rPr>
          <w:rFonts w:ascii="ＭＳ 明朝" w:eastAsia="ＭＳ 明朝" w:hAnsi="ＭＳ 明朝" w:hint="eastAsia"/>
          <w:rPrChange w:id="76" w:author="德永　百花" w:date="2026-02-12T17:40:00Z">
            <w:rPr>
              <w:rFonts w:ascii="ＭＳ 明朝" w:eastAsia="ＭＳ 明朝" w:hAnsi="ＭＳ 明朝" w:hint="eastAsia"/>
            </w:rPr>
          </w:rPrChange>
        </w:rPr>
        <w:t>記</w:t>
      </w:r>
    </w:p>
    <w:p w14:paraId="59B83547" w14:textId="77777777" w:rsidR="00AB0BDF" w:rsidRPr="00B627D8" w:rsidRDefault="00AB0BDF" w:rsidP="00AB0BDF">
      <w:pPr>
        <w:tabs>
          <w:tab w:val="left" w:pos="2730"/>
        </w:tabs>
        <w:rPr>
          <w:rFonts w:ascii="ＭＳ 明朝" w:hAnsi="ＭＳ 明朝"/>
          <w:kern w:val="0"/>
          <w:rPrChange w:id="77" w:author="德永　百花" w:date="2026-02-12T17:40:00Z">
            <w:rPr>
              <w:rFonts w:ascii="ＭＳ 明朝" w:hAnsi="ＭＳ 明朝"/>
              <w:kern w:val="0"/>
            </w:rPr>
          </w:rPrChange>
        </w:rPr>
      </w:pPr>
    </w:p>
    <w:p w14:paraId="342775B8" w14:textId="2DD23B39" w:rsidR="00AB0BDF" w:rsidRPr="00B627D8" w:rsidRDefault="0034384F" w:rsidP="00E438F3">
      <w:pPr>
        <w:ind w:left="840" w:rightChars="-68" w:right="-143" w:hangingChars="400" w:hanging="840"/>
        <w:rPr>
          <w:rFonts w:ascii="ＭＳ 明朝" w:hAnsi="ＭＳ 明朝"/>
          <w:rPrChange w:id="78" w:author="德永　百花" w:date="2026-02-12T17:40:00Z">
            <w:rPr>
              <w:rFonts w:ascii="ＭＳ 明朝" w:hAnsi="ＭＳ 明朝"/>
            </w:rPr>
          </w:rPrChange>
        </w:rPr>
      </w:pPr>
      <w:r w:rsidRPr="00B627D8">
        <w:rPr>
          <w:rFonts w:ascii="ＭＳ 明朝" w:hAnsi="ＭＳ 明朝" w:hint="eastAsia"/>
          <w:rPrChange w:id="79" w:author="德永　百花" w:date="2026-02-12T17:40:00Z">
            <w:rPr>
              <w:rFonts w:ascii="ＭＳ 明朝" w:hAnsi="ＭＳ 明朝" w:hint="eastAsia"/>
            </w:rPr>
          </w:rPrChange>
        </w:rPr>
        <w:t xml:space="preserve">件　名　</w:t>
      </w:r>
      <w:r w:rsidR="00E438F3" w:rsidRPr="00B627D8">
        <w:rPr>
          <w:rFonts w:ascii="ＭＳ 明朝" w:hAnsi="ＭＳ 明朝" w:hint="eastAsia"/>
          <w:b/>
          <w:u w:val="single"/>
          <w:rPrChange w:id="80" w:author="德永　百花" w:date="2026-02-12T17:40:00Z">
            <w:rPr>
              <w:rFonts w:ascii="ＭＳ 明朝" w:hAnsi="ＭＳ 明朝" w:hint="eastAsia"/>
              <w:b/>
              <w:highlight w:val="yellow"/>
              <w:u w:val="single"/>
            </w:rPr>
          </w:rPrChange>
        </w:rPr>
        <w:t>令和８年度から令和10年度までにおける大阪国際がんセンターの医療用液化酸素、細胞凍結保存システム用液化窒素及び医療用ガスの購入(単価契約)</w:t>
      </w:r>
      <w:r w:rsidR="00E438F3" w:rsidRPr="00B627D8">
        <w:rPr>
          <w:rFonts w:ascii="ＭＳ 明朝" w:hAnsi="ＭＳ 明朝" w:hint="eastAsia"/>
          <w:rPrChange w:id="81" w:author="德永　百花" w:date="2026-02-12T17:40:00Z">
            <w:rPr>
              <w:rFonts w:ascii="ＭＳ 明朝" w:hAnsi="ＭＳ 明朝" w:hint="eastAsia"/>
            </w:rPr>
          </w:rPrChange>
        </w:rPr>
        <w:t xml:space="preserve">　</w:t>
      </w:r>
    </w:p>
    <w:p w14:paraId="68DBDDCC" w14:textId="58E6B84C" w:rsidR="00AB0BDF" w:rsidRPr="00B627D8" w:rsidRDefault="00AB539B" w:rsidP="00AB0BDF">
      <w:pPr>
        <w:rPr>
          <w:rFonts w:ascii="ＭＳ 明朝" w:hAnsi="ＭＳ 明朝"/>
          <w:sz w:val="16"/>
          <w:szCs w:val="16"/>
          <w:rPrChange w:id="82" w:author="德永　百花" w:date="2026-02-12T17:40:00Z">
            <w:rPr>
              <w:rFonts w:ascii="ＭＳ 明朝" w:hAnsi="ＭＳ 明朝"/>
              <w:sz w:val="16"/>
              <w:szCs w:val="16"/>
            </w:rPr>
          </w:rPrChange>
        </w:rPr>
      </w:pPr>
      <w:r w:rsidRPr="00B627D8">
        <w:rPr>
          <w:rFonts w:ascii="ＭＳ 明朝" w:hAnsi="ＭＳ 明朝"/>
          <w:noProof/>
          <w:rPrChange w:id="83" w:author="德永　百花" w:date="2026-02-12T17:40:00Z">
            <w:rPr>
              <w:rFonts w:ascii="ＭＳ 明朝" w:hAnsi="ＭＳ 明朝"/>
              <w:noProof/>
            </w:rPr>
          </w:rPrChange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C6C55FB" wp14:editId="1C0F6E85">
                <wp:simplePos x="0" y="0"/>
                <wp:positionH relativeFrom="column">
                  <wp:posOffset>4149090</wp:posOffset>
                </wp:positionH>
                <wp:positionV relativeFrom="paragraph">
                  <wp:posOffset>73025</wp:posOffset>
                </wp:positionV>
                <wp:extent cx="1518285" cy="1019175"/>
                <wp:effectExtent l="123825" t="11430" r="5715" b="179070"/>
                <wp:wrapNone/>
                <wp:docPr id="2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8285" cy="1019175"/>
                        </a:xfrm>
                        <a:prstGeom prst="wedgeRoundRectCallout">
                          <a:avLst>
                            <a:gd name="adj1" fmla="val -54727"/>
                            <a:gd name="adj2" fmla="val 6532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301E348" w14:textId="77777777" w:rsidR="00AB0BDF" w:rsidRDefault="00AB0BDF" w:rsidP="00AB0BDF">
                            <w:r>
                              <w:rPr>
                                <w:rFonts w:hint="eastAsia"/>
                              </w:rPr>
                              <w:t>入</w:t>
                            </w:r>
                            <w:r w:rsidR="00F90173">
                              <w:rPr>
                                <w:rFonts w:hint="eastAsia"/>
                              </w:rPr>
                              <w:t>札書に押印する代理人使用印を押印すること。</w:t>
                            </w:r>
                            <w:r>
                              <w:rPr>
                                <w:rFonts w:hint="eastAsia"/>
                              </w:rPr>
                              <w:t>（それ以外の印鑑は使用できません）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6C55FB" id="AutoShape 16" o:spid="_x0000_s1030" type="#_x0000_t62" style="position:absolute;left:0;text-align:left;margin-left:326.7pt;margin-top:5.75pt;width:119.55pt;height:80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" adj="-1021,24911">
                <v:textbox inset="0,0,0,0">
                  <w:txbxContent>
                    <w:p w14:paraId="5301E348" w14:textId="77777777" w:rsidR="00AB0BDF" w:rsidRDefault="00AB0BDF" w:rsidP="00AB0BDF">
                      <w:r>
                        <w:rPr>
                          <w:rFonts w:hint="eastAsia"/>
                        </w:rPr>
                        <w:t>入</w:t>
                      </w:r>
                      <w:r w:rsidR="00F90173">
                        <w:rPr>
                          <w:rFonts w:hint="eastAsia"/>
                        </w:rPr>
                        <w:t>札書に押印する代理人使用印を押印すること。</w:t>
                      </w:r>
                      <w:r>
                        <w:rPr>
                          <w:rFonts w:hint="eastAsia"/>
                        </w:rPr>
                        <w:t>（それ以外の印鑑は使用できません）</w:t>
                      </w:r>
                    </w:p>
                  </w:txbxContent>
                </v:textbox>
              </v:shape>
            </w:pict>
          </mc:Fallback>
        </mc:AlternateContent>
      </w:r>
      <w:r w:rsidR="00F51E5E" w:rsidRPr="00B627D8">
        <w:rPr>
          <w:rFonts w:ascii="ＭＳ 明朝" w:hAnsi="ＭＳ 明朝" w:hint="eastAsia"/>
          <w:rPrChange w:id="84" w:author="德永　百花" w:date="2026-02-12T17:40:00Z">
            <w:rPr>
              <w:rFonts w:ascii="ＭＳ 明朝" w:hAnsi="ＭＳ 明朝" w:hint="eastAsia"/>
            </w:rPr>
          </w:rPrChange>
        </w:rPr>
        <w:t xml:space="preserve">　　　　　　　　　　　　　　　</w:t>
      </w:r>
      <w:r w:rsidR="00F51E5E" w:rsidRPr="00B627D8">
        <w:rPr>
          <w:rFonts w:ascii="ＭＳ 明朝" w:hAnsi="ＭＳ 明朝" w:hint="eastAsia"/>
          <w:sz w:val="16"/>
          <w:szCs w:val="16"/>
          <w:rPrChange w:id="85" w:author="德永　百花" w:date="2026-02-12T17:40:00Z">
            <w:rPr>
              <w:rFonts w:ascii="ＭＳ 明朝" w:hAnsi="ＭＳ 明朝" w:hint="eastAsia"/>
              <w:sz w:val="16"/>
              <w:szCs w:val="16"/>
            </w:rPr>
          </w:rPrChange>
        </w:rPr>
        <w:t>（代理人使用印）</w:t>
      </w:r>
    </w:p>
    <w:p w14:paraId="55D8BFAA" w14:textId="77777777" w:rsidR="00AB0BDF" w:rsidRPr="002F206E" w:rsidRDefault="00BB3448" w:rsidP="00AB0BDF">
      <w:pPr>
        <w:tabs>
          <w:tab w:val="left" w:pos="420"/>
          <w:tab w:val="left" w:pos="2730"/>
        </w:tabs>
        <w:rPr>
          <w:rFonts w:ascii="ＭＳ 明朝" w:hAnsi="ＭＳ 明朝"/>
        </w:rPr>
      </w:pPr>
      <w:r w:rsidRPr="00B627D8">
        <w:rPr>
          <w:rFonts w:ascii="ＭＳ 明朝" w:hAnsi="ＭＳ 明朝"/>
          <w:noProof/>
          <w:rPrChange w:id="86" w:author="德永　百花" w:date="2026-02-12T17:40:00Z">
            <w:rPr>
              <w:rFonts w:ascii="ＭＳ 明朝" w:hAnsi="ＭＳ 明朝"/>
              <w:noProof/>
            </w:rPr>
          </w:rPrChange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73ED6C8B" wp14:editId="766A03BC">
                <wp:simplePos x="0" y="0"/>
                <wp:positionH relativeFrom="column">
                  <wp:posOffset>2057400</wp:posOffset>
                </wp:positionH>
                <wp:positionV relativeFrom="paragraph">
                  <wp:posOffset>76200</wp:posOffset>
                </wp:positionV>
                <wp:extent cx="1762125" cy="1628775"/>
                <wp:effectExtent l="13335" t="5080" r="5715" b="13970"/>
                <wp:wrapNone/>
                <wp:docPr id="1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2125" cy="1628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rect w14:anchorId="20F773B0" id="Rectangle 10" o:spid="_x0000_s1026" style="position:absolute;left:0;text-align:left;margin-left:162pt;margin-top:6pt;width:138.75pt;height:128.2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">
                <v:stroke dashstyle="dash"/>
                <v:textbox inset="5.85pt,.7pt,5.85pt,.7pt"/>
              </v:rect>
            </w:pict>
          </mc:Fallback>
        </mc:AlternateContent>
      </w:r>
      <w:r w:rsidR="00F51E5E" w:rsidRPr="002F206E">
        <w:rPr>
          <w:rFonts w:ascii="ＭＳ 明朝" w:hAnsi="ＭＳ 明朝" w:hint="eastAsia"/>
        </w:rPr>
        <w:t xml:space="preserve">　　　　　　　　　　　　　　</w:t>
      </w:r>
    </w:p>
    <w:p w14:paraId="773DAD74" w14:textId="77777777" w:rsidR="00AB0BDF" w:rsidRPr="002F206E" w:rsidRDefault="00AB0BDF" w:rsidP="00AB0BDF">
      <w:pPr>
        <w:rPr>
          <w:rFonts w:ascii="ＭＳ 明朝" w:hAnsi="ＭＳ 明朝"/>
        </w:rPr>
      </w:pPr>
    </w:p>
    <w:p w14:paraId="14342D09" w14:textId="77777777" w:rsidR="00AB0BDF" w:rsidRPr="002F206E" w:rsidRDefault="00AB0BDF" w:rsidP="00AB0BDF">
      <w:pPr>
        <w:rPr>
          <w:rFonts w:ascii="ＭＳ 明朝" w:hAnsi="ＭＳ 明朝"/>
        </w:rPr>
      </w:pPr>
    </w:p>
    <w:p w14:paraId="30B06958" w14:textId="77777777" w:rsidR="00AB0BDF" w:rsidRPr="002F206E" w:rsidRDefault="00AB0BDF" w:rsidP="00AB0BDF">
      <w:pPr>
        <w:rPr>
          <w:rFonts w:ascii="ＭＳ 明朝" w:hAnsi="ＭＳ 明朝"/>
        </w:rPr>
      </w:pPr>
    </w:p>
    <w:p w14:paraId="7AC61BD9" w14:textId="77777777" w:rsidR="00AB0BDF" w:rsidRPr="002F206E" w:rsidRDefault="00AB0BDF" w:rsidP="00AB0BDF">
      <w:pPr>
        <w:rPr>
          <w:rFonts w:ascii="ＭＳ 明朝" w:hAnsi="ＭＳ 明朝"/>
        </w:rPr>
      </w:pPr>
    </w:p>
    <w:p w14:paraId="1D274D98" w14:textId="77777777" w:rsidR="00AB0BDF" w:rsidRPr="002F206E" w:rsidRDefault="00AB0BDF" w:rsidP="00AB0BDF">
      <w:pPr>
        <w:rPr>
          <w:rFonts w:ascii="ＭＳ 明朝" w:hAnsi="ＭＳ 明朝"/>
        </w:rPr>
      </w:pPr>
    </w:p>
    <w:p w14:paraId="07D87A24" w14:textId="77777777" w:rsidR="00AB0BDF" w:rsidRPr="002F206E" w:rsidRDefault="00AB0BDF" w:rsidP="00AB0BDF">
      <w:pPr>
        <w:rPr>
          <w:rFonts w:ascii="ＭＳ 明朝" w:hAnsi="ＭＳ 明朝"/>
        </w:rPr>
      </w:pPr>
    </w:p>
    <w:sectPr w:rsidR="00AB0BDF" w:rsidRPr="002F206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FDF0AD4" w14:textId="77777777" w:rsidR="00AB4CD0" w:rsidRDefault="00AB4CD0" w:rsidP="004F51D1">
      <w:r>
        <w:separator/>
      </w:r>
    </w:p>
  </w:endnote>
  <w:endnote w:type="continuationSeparator" w:id="0">
    <w:p w14:paraId="5E49DAE5" w14:textId="77777777" w:rsidR="00AB4CD0" w:rsidRDefault="00AB4CD0" w:rsidP="004F51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7876A3" w14:textId="77777777" w:rsidR="00AB4CD0" w:rsidRDefault="00AB4CD0" w:rsidP="004F51D1">
      <w:r>
        <w:separator/>
      </w:r>
    </w:p>
  </w:footnote>
  <w:footnote w:type="continuationSeparator" w:id="0">
    <w:p w14:paraId="16F6FF66" w14:textId="77777777" w:rsidR="00AB4CD0" w:rsidRDefault="00AB4CD0" w:rsidP="004F51D1">
      <w:r>
        <w:continuationSeparator/>
      </w:r>
    </w:p>
  </w:footnote>
</w:footnote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中川　諒祐">
    <w15:presenceInfo w15:providerId="AD" w15:userId="S-1-5-21-2908804656-931610990-3650019351-36384"/>
  </w15:person>
  <w15:person w15:author="德永　百花">
    <w15:presenceInfo w15:providerId="AD" w15:userId="S-1-5-21-2908804656-931610990-3650019351-3411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comments="0" w:insDel="0" w:formatting="0"/>
  <w:trackRevisions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7B58"/>
    <w:rsid w:val="000009ED"/>
    <w:rsid w:val="00005029"/>
    <w:rsid w:val="00011A1F"/>
    <w:rsid w:val="00046492"/>
    <w:rsid w:val="000501E8"/>
    <w:rsid w:val="00061B33"/>
    <w:rsid w:val="00065505"/>
    <w:rsid w:val="00074E25"/>
    <w:rsid w:val="000768EA"/>
    <w:rsid w:val="00076C33"/>
    <w:rsid w:val="00081404"/>
    <w:rsid w:val="00083EE5"/>
    <w:rsid w:val="0009594D"/>
    <w:rsid w:val="000B1518"/>
    <w:rsid w:val="000B1E12"/>
    <w:rsid w:val="000D1832"/>
    <w:rsid w:val="00106B3C"/>
    <w:rsid w:val="00111564"/>
    <w:rsid w:val="00124C8C"/>
    <w:rsid w:val="00127888"/>
    <w:rsid w:val="00132C3A"/>
    <w:rsid w:val="00136428"/>
    <w:rsid w:val="00137821"/>
    <w:rsid w:val="00141BDF"/>
    <w:rsid w:val="001518AE"/>
    <w:rsid w:val="001805AC"/>
    <w:rsid w:val="00182B36"/>
    <w:rsid w:val="00197961"/>
    <w:rsid w:val="001C27A8"/>
    <w:rsid w:val="001C6B68"/>
    <w:rsid w:val="001E45E5"/>
    <w:rsid w:val="001E490B"/>
    <w:rsid w:val="001E76DA"/>
    <w:rsid w:val="001F228F"/>
    <w:rsid w:val="001F7A08"/>
    <w:rsid w:val="00215326"/>
    <w:rsid w:val="0021697E"/>
    <w:rsid w:val="00225247"/>
    <w:rsid w:val="00244923"/>
    <w:rsid w:val="00246FF2"/>
    <w:rsid w:val="002473BD"/>
    <w:rsid w:val="00257CFB"/>
    <w:rsid w:val="00274677"/>
    <w:rsid w:val="002861D4"/>
    <w:rsid w:val="00294E6B"/>
    <w:rsid w:val="002D197B"/>
    <w:rsid w:val="002F206E"/>
    <w:rsid w:val="003049C6"/>
    <w:rsid w:val="00304CD5"/>
    <w:rsid w:val="003052D1"/>
    <w:rsid w:val="00306D12"/>
    <w:rsid w:val="00322B6A"/>
    <w:rsid w:val="00323BC9"/>
    <w:rsid w:val="00336A4A"/>
    <w:rsid w:val="003419FD"/>
    <w:rsid w:val="0034384F"/>
    <w:rsid w:val="00345CA6"/>
    <w:rsid w:val="00354674"/>
    <w:rsid w:val="003547D4"/>
    <w:rsid w:val="003715CF"/>
    <w:rsid w:val="0039023F"/>
    <w:rsid w:val="00393D78"/>
    <w:rsid w:val="003B545D"/>
    <w:rsid w:val="003B6956"/>
    <w:rsid w:val="003E295D"/>
    <w:rsid w:val="003E4F3A"/>
    <w:rsid w:val="003F2C0D"/>
    <w:rsid w:val="003F60DF"/>
    <w:rsid w:val="00403B80"/>
    <w:rsid w:val="004128F9"/>
    <w:rsid w:val="00415893"/>
    <w:rsid w:val="00430BCC"/>
    <w:rsid w:val="00432B1B"/>
    <w:rsid w:val="004347CE"/>
    <w:rsid w:val="00441D38"/>
    <w:rsid w:val="00471AD7"/>
    <w:rsid w:val="004A4DA4"/>
    <w:rsid w:val="004A674D"/>
    <w:rsid w:val="004C4F33"/>
    <w:rsid w:val="004C510E"/>
    <w:rsid w:val="004D541D"/>
    <w:rsid w:val="004F2176"/>
    <w:rsid w:val="004F51D1"/>
    <w:rsid w:val="00502F5E"/>
    <w:rsid w:val="00506BED"/>
    <w:rsid w:val="00511531"/>
    <w:rsid w:val="00516CA1"/>
    <w:rsid w:val="005332FA"/>
    <w:rsid w:val="0054259E"/>
    <w:rsid w:val="00542F9A"/>
    <w:rsid w:val="0058473E"/>
    <w:rsid w:val="0059299E"/>
    <w:rsid w:val="005A1FF5"/>
    <w:rsid w:val="005A31C5"/>
    <w:rsid w:val="005A5617"/>
    <w:rsid w:val="005B0B79"/>
    <w:rsid w:val="005C4B69"/>
    <w:rsid w:val="005D2180"/>
    <w:rsid w:val="005D4FFD"/>
    <w:rsid w:val="005F711A"/>
    <w:rsid w:val="006018EF"/>
    <w:rsid w:val="006117FA"/>
    <w:rsid w:val="006132EA"/>
    <w:rsid w:val="0062371B"/>
    <w:rsid w:val="006272E8"/>
    <w:rsid w:val="0063232B"/>
    <w:rsid w:val="00643056"/>
    <w:rsid w:val="0064652E"/>
    <w:rsid w:val="00660E42"/>
    <w:rsid w:val="00664C1D"/>
    <w:rsid w:val="00674079"/>
    <w:rsid w:val="006A0135"/>
    <w:rsid w:val="006A3FD8"/>
    <w:rsid w:val="006A45E9"/>
    <w:rsid w:val="006B0F96"/>
    <w:rsid w:val="006D08A3"/>
    <w:rsid w:val="006D5AB0"/>
    <w:rsid w:val="006E00F1"/>
    <w:rsid w:val="006E58DB"/>
    <w:rsid w:val="006F01D8"/>
    <w:rsid w:val="006F1DDC"/>
    <w:rsid w:val="006F403C"/>
    <w:rsid w:val="00701020"/>
    <w:rsid w:val="00704C9E"/>
    <w:rsid w:val="00720064"/>
    <w:rsid w:val="007375C3"/>
    <w:rsid w:val="0075015B"/>
    <w:rsid w:val="007604FA"/>
    <w:rsid w:val="00773FA6"/>
    <w:rsid w:val="00784C20"/>
    <w:rsid w:val="007867A7"/>
    <w:rsid w:val="00790B58"/>
    <w:rsid w:val="00792A41"/>
    <w:rsid w:val="007A0758"/>
    <w:rsid w:val="007B5351"/>
    <w:rsid w:val="007C2189"/>
    <w:rsid w:val="007D0A7B"/>
    <w:rsid w:val="007D1D17"/>
    <w:rsid w:val="007D4AD9"/>
    <w:rsid w:val="007D4CCF"/>
    <w:rsid w:val="007E3D01"/>
    <w:rsid w:val="007F4438"/>
    <w:rsid w:val="007F5E0E"/>
    <w:rsid w:val="00813841"/>
    <w:rsid w:val="00846AAC"/>
    <w:rsid w:val="00851D01"/>
    <w:rsid w:val="00857517"/>
    <w:rsid w:val="00875F99"/>
    <w:rsid w:val="00877610"/>
    <w:rsid w:val="008838F7"/>
    <w:rsid w:val="00885023"/>
    <w:rsid w:val="00893A42"/>
    <w:rsid w:val="00895D1C"/>
    <w:rsid w:val="008A6600"/>
    <w:rsid w:val="008B2616"/>
    <w:rsid w:val="008B27AF"/>
    <w:rsid w:val="008C620D"/>
    <w:rsid w:val="008D1ADD"/>
    <w:rsid w:val="008D75B0"/>
    <w:rsid w:val="008D78A7"/>
    <w:rsid w:val="008E20D3"/>
    <w:rsid w:val="00900806"/>
    <w:rsid w:val="00905B38"/>
    <w:rsid w:val="00926664"/>
    <w:rsid w:val="009317B8"/>
    <w:rsid w:val="009622B8"/>
    <w:rsid w:val="009622FE"/>
    <w:rsid w:val="009634F3"/>
    <w:rsid w:val="00974BE4"/>
    <w:rsid w:val="009831EA"/>
    <w:rsid w:val="009910F8"/>
    <w:rsid w:val="009925ED"/>
    <w:rsid w:val="009A5EB1"/>
    <w:rsid w:val="009A713A"/>
    <w:rsid w:val="009C4BF6"/>
    <w:rsid w:val="00A056A8"/>
    <w:rsid w:val="00A10EEA"/>
    <w:rsid w:val="00A14E02"/>
    <w:rsid w:val="00A24E0A"/>
    <w:rsid w:val="00A32928"/>
    <w:rsid w:val="00A4098D"/>
    <w:rsid w:val="00A53FE7"/>
    <w:rsid w:val="00A71751"/>
    <w:rsid w:val="00AA4BBC"/>
    <w:rsid w:val="00AB0BDF"/>
    <w:rsid w:val="00AB19D4"/>
    <w:rsid w:val="00AB4AE7"/>
    <w:rsid w:val="00AB4CD0"/>
    <w:rsid w:val="00AB539B"/>
    <w:rsid w:val="00AB643F"/>
    <w:rsid w:val="00AC3458"/>
    <w:rsid w:val="00AC61FB"/>
    <w:rsid w:val="00AD5625"/>
    <w:rsid w:val="00AF3CDC"/>
    <w:rsid w:val="00B076BA"/>
    <w:rsid w:val="00B106EB"/>
    <w:rsid w:val="00B17021"/>
    <w:rsid w:val="00B23C93"/>
    <w:rsid w:val="00B2552D"/>
    <w:rsid w:val="00B320E0"/>
    <w:rsid w:val="00B5134C"/>
    <w:rsid w:val="00B627D8"/>
    <w:rsid w:val="00B66712"/>
    <w:rsid w:val="00B736AE"/>
    <w:rsid w:val="00B76F07"/>
    <w:rsid w:val="00BA2C69"/>
    <w:rsid w:val="00BB2C55"/>
    <w:rsid w:val="00BB3448"/>
    <w:rsid w:val="00BC472B"/>
    <w:rsid w:val="00BD4AC6"/>
    <w:rsid w:val="00BD68F6"/>
    <w:rsid w:val="00BE1A7F"/>
    <w:rsid w:val="00C04020"/>
    <w:rsid w:val="00C07B9E"/>
    <w:rsid w:val="00C115F4"/>
    <w:rsid w:val="00C150EA"/>
    <w:rsid w:val="00C20FCB"/>
    <w:rsid w:val="00C324ED"/>
    <w:rsid w:val="00C32BE3"/>
    <w:rsid w:val="00C41B9E"/>
    <w:rsid w:val="00C47B40"/>
    <w:rsid w:val="00C51332"/>
    <w:rsid w:val="00C63F58"/>
    <w:rsid w:val="00C65486"/>
    <w:rsid w:val="00C7499F"/>
    <w:rsid w:val="00C81646"/>
    <w:rsid w:val="00CA15B6"/>
    <w:rsid w:val="00CA1669"/>
    <w:rsid w:val="00CA28F4"/>
    <w:rsid w:val="00CA39CE"/>
    <w:rsid w:val="00CA7142"/>
    <w:rsid w:val="00CB0B1B"/>
    <w:rsid w:val="00CB7B9D"/>
    <w:rsid w:val="00CC2BFB"/>
    <w:rsid w:val="00CD129E"/>
    <w:rsid w:val="00CD422B"/>
    <w:rsid w:val="00CE206A"/>
    <w:rsid w:val="00CE3EDE"/>
    <w:rsid w:val="00CE7A9C"/>
    <w:rsid w:val="00D261DD"/>
    <w:rsid w:val="00D37B58"/>
    <w:rsid w:val="00D43620"/>
    <w:rsid w:val="00D52AA7"/>
    <w:rsid w:val="00D70749"/>
    <w:rsid w:val="00D70A60"/>
    <w:rsid w:val="00D73306"/>
    <w:rsid w:val="00DB3BFE"/>
    <w:rsid w:val="00DB5831"/>
    <w:rsid w:val="00DC13FF"/>
    <w:rsid w:val="00DD4804"/>
    <w:rsid w:val="00DF040C"/>
    <w:rsid w:val="00E019F9"/>
    <w:rsid w:val="00E045E3"/>
    <w:rsid w:val="00E07A7D"/>
    <w:rsid w:val="00E141CE"/>
    <w:rsid w:val="00E155E3"/>
    <w:rsid w:val="00E15E8B"/>
    <w:rsid w:val="00E229A1"/>
    <w:rsid w:val="00E42A25"/>
    <w:rsid w:val="00E438F3"/>
    <w:rsid w:val="00E61466"/>
    <w:rsid w:val="00E715D8"/>
    <w:rsid w:val="00EA6838"/>
    <w:rsid w:val="00EB2FBF"/>
    <w:rsid w:val="00EB4633"/>
    <w:rsid w:val="00EC23DF"/>
    <w:rsid w:val="00ED38C7"/>
    <w:rsid w:val="00EE64F6"/>
    <w:rsid w:val="00F06515"/>
    <w:rsid w:val="00F20EC6"/>
    <w:rsid w:val="00F21987"/>
    <w:rsid w:val="00F424E4"/>
    <w:rsid w:val="00F51E5E"/>
    <w:rsid w:val="00F555F4"/>
    <w:rsid w:val="00F562CA"/>
    <w:rsid w:val="00F608EA"/>
    <w:rsid w:val="00F71034"/>
    <w:rsid w:val="00F734BF"/>
    <w:rsid w:val="00F74D9C"/>
    <w:rsid w:val="00F75D4B"/>
    <w:rsid w:val="00F90173"/>
    <w:rsid w:val="00F90908"/>
    <w:rsid w:val="00F95431"/>
    <w:rsid w:val="00FA4F55"/>
    <w:rsid w:val="00FD5BF0"/>
    <w:rsid w:val="00FE6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0B3BCD3D"/>
  <w15:chartTrackingRefBased/>
  <w15:docId w15:val="{72B05433-D745-4E15-A436-59BABE05A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9023F"/>
    <w:rPr>
      <w:rFonts w:ascii="Arial" w:eastAsia="ＭＳ ゴシック" w:hAnsi="Arial"/>
      <w:sz w:val="18"/>
      <w:szCs w:val="18"/>
    </w:rPr>
  </w:style>
  <w:style w:type="paragraph" w:styleId="a4">
    <w:name w:val="Note Heading"/>
    <w:basedOn w:val="a"/>
    <w:next w:val="a"/>
    <w:pPr>
      <w:jc w:val="center"/>
    </w:pPr>
    <w:rPr>
      <w:rFonts w:ascii="ＭＳ Ｐゴシック" w:eastAsia="ＭＳ Ｐゴシック" w:hAnsi="ＭＳ Ｐゴシック"/>
    </w:rPr>
  </w:style>
  <w:style w:type="paragraph" w:styleId="a5">
    <w:name w:val="Closing"/>
    <w:basedOn w:val="a"/>
    <w:pPr>
      <w:jc w:val="right"/>
    </w:pPr>
    <w:rPr>
      <w:rFonts w:ascii="ＭＳ Ｐゴシック" w:eastAsia="ＭＳ Ｐゴシック" w:hAnsi="ＭＳ Ｐゴシック"/>
    </w:rPr>
  </w:style>
  <w:style w:type="paragraph" w:styleId="a6">
    <w:name w:val="header"/>
    <w:basedOn w:val="a"/>
    <w:link w:val="a7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4F51D1"/>
    <w:rPr>
      <w:kern w:val="2"/>
      <w:sz w:val="21"/>
      <w:szCs w:val="24"/>
    </w:rPr>
  </w:style>
  <w:style w:type="paragraph" w:styleId="a8">
    <w:name w:val="footer"/>
    <w:basedOn w:val="a"/>
    <w:link w:val="a9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4F51D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189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1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microsoft.com/office/2011/relationships/people" Target="peop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383</Words>
  <Characters>280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　札　　書</vt:lpstr>
      <vt:lpstr>入　　札　　書</vt:lpstr>
    </vt:vector>
  </TitlesOfParts>
  <Company>大阪府</Company>
  <LinksUpToDate>false</LinksUpToDate>
  <CharactersWithSpaces>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　札　　書</dc:title>
  <dc:subject/>
  <dc:creator>職員端末機１３年度９月調達</dc:creator>
  <cp:keywords/>
  <cp:lastModifiedBy>德永　百花</cp:lastModifiedBy>
  <cp:revision>3</cp:revision>
  <cp:lastPrinted>2020-02-05T04:23:00Z</cp:lastPrinted>
  <dcterms:created xsi:type="dcterms:W3CDTF">2026-02-12T05:45:00Z</dcterms:created>
  <dcterms:modified xsi:type="dcterms:W3CDTF">2026-02-12T08:40:00Z</dcterms:modified>
</cp:coreProperties>
</file>